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E4D882" w14:textId="686F71BE" w:rsidR="004878E1" w:rsidRPr="00FB1643" w:rsidRDefault="009E4B42" w:rsidP="004878E1">
      <w:pPr>
        <w:spacing w:line="360" w:lineRule="exact"/>
        <w:jc w:val="center"/>
        <w:rPr>
          <w:rFonts w:ascii="Myriad Pro" w:hAnsi="Myriad Pro"/>
          <w:b/>
          <w:bCs/>
          <w:kern w:val="0"/>
          <w:sz w:val="32"/>
          <w:szCs w:val="32"/>
        </w:rPr>
      </w:pPr>
      <w:bookmarkStart w:id="0" w:name="OLE_LINK10"/>
      <w:bookmarkStart w:id="1" w:name="OLE_LINK4"/>
      <w:bookmarkStart w:id="2" w:name="OLE_LINK5"/>
      <w:bookmarkStart w:id="3" w:name="OLE_LINK6"/>
      <w:bookmarkStart w:id="4" w:name="OLE_LINK7"/>
      <w:bookmarkStart w:id="5" w:name="OLE_LINK8"/>
      <w:bookmarkStart w:id="6" w:name="OLE_LINK9"/>
      <w:r w:rsidRPr="00FB1643">
        <w:rPr>
          <w:rFonts w:ascii="Myriad Pro" w:hAnsi="Myriad Pro"/>
          <w:b/>
          <w:bCs/>
          <w:kern w:val="0"/>
          <w:sz w:val="32"/>
          <w:szCs w:val="32"/>
        </w:rPr>
        <w:t>ROE Visual</w:t>
      </w:r>
      <w:r w:rsidR="004878E1" w:rsidRPr="00FB1643">
        <w:rPr>
          <w:rFonts w:ascii="Myriad Pro" w:hAnsi="Myriad Pro"/>
          <w:b/>
          <w:bCs/>
          <w:kern w:val="0"/>
          <w:sz w:val="32"/>
          <w:szCs w:val="32"/>
        </w:rPr>
        <w:t xml:space="preserve"> </w:t>
      </w:r>
      <w:r w:rsidR="00236492">
        <w:rPr>
          <w:rFonts w:ascii="Myriad Pro" w:hAnsi="Myriad Pro"/>
          <w:b/>
          <w:bCs/>
          <w:kern w:val="0"/>
          <w:sz w:val="32"/>
          <w:szCs w:val="32"/>
        </w:rPr>
        <w:t>Returns to</w:t>
      </w:r>
      <w:r w:rsidR="00B5538E" w:rsidRPr="00FB1643">
        <w:rPr>
          <w:rFonts w:ascii="Myriad Pro" w:hAnsi="Myriad Pro"/>
          <w:b/>
          <w:bCs/>
          <w:kern w:val="0"/>
          <w:sz w:val="32"/>
          <w:szCs w:val="32"/>
        </w:rPr>
        <w:t xml:space="preserve"> </w:t>
      </w:r>
      <w:proofErr w:type="spellStart"/>
      <w:r w:rsidR="005219B2" w:rsidRPr="00FB1643">
        <w:rPr>
          <w:rFonts w:ascii="Myriad Pro" w:hAnsi="Myriad Pro" w:hint="eastAsia"/>
          <w:b/>
          <w:bCs/>
          <w:kern w:val="0"/>
          <w:sz w:val="32"/>
          <w:szCs w:val="32"/>
        </w:rPr>
        <w:t>InfoComm</w:t>
      </w:r>
      <w:proofErr w:type="spellEnd"/>
      <w:r w:rsidR="00D724E1" w:rsidRPr="00FB1643">
        <w:rPr>
          <w:rFonts w:ascii="Myriad Pro" w:hAnsi="Myriad Pro"/>
          <w:b/>
          <w:bCs/>
          <w:kern w:val="0"/>
          <w:sz w:val="32"/>
          <w:szCs w:val="32"/>
        </w:rPr>
        <w:t xml:space="preserve"> 2022</w:t>
      </w:r>
      <w:r w:rsidR="00236492">
        <w:rPr>
          <w:rFonts w:ascii="Myriad Pro" w:hAnsi="Myriad Pro"/>
          <w:b/>
          <w:bCs/>
          <w:kern w:val="0"/>
          <w:sz w:val="32"/>
          <w:szCs w:val="32"/>
        </w:rPr>
        <w:t xml:space="preserve"> with the Latest in AV</w:t>
      </w:r>
    </w:p>
    <w:p w14:paraId="497C551F" w14:textId="77777777" w:rsidR="004878E1" w:rsidRDefault="004878E1" w:rsidP="004878E1">
      <w:pPr>
        <w:spacing w:line="360" w:lineRule="exact"/>
        <w:jc w:val="center"/>
        <w:rPr>
          <w:rStyle w:val="af6"/>
          <w:color w:val="0E101A"/>
        </w:rPr>
      </w:pPr>
    </w:p>
    <w:p w14:paraId="2F891D50" w14:textId="0895D088" w:rsidR="00176DD1" w:rsidRDefault="008640EE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 w:hint="eastAsia"/>
          <w:b/>
          <w:bCs/>
          <w:kern w:val="0"/>
          <w:sz w:val="24"/>
          <w:szCs w:val="24"/>
        </w:rPr>
        <w:t>Chatsworth,</w:t>
      </w:r>
      <w:r>
        <w:rPr>
          <w:rFonts w:ascii="Myriad Pro" w:hAnsi="Myriad Pro"/>
          <w:b/>
          <w:bCs/>
          <w:kern w:val="0"/>
          <w:sz w:val="24"/>
          <w:szCs w:val="24"/>
        </w:rPr>
        <w:t xml:space="preserve"> USA</w:t>
      </w:r>
      <w:r w:rsidR="00E14ED0" w:rsidRPr="00FD081C">
        <w:rPr>
          <w:rFonts w:ascii="Myriad Pro" w:hAnsi="Myriad Pro"/>
          <w:b/>
          <w:bCs/>
          <w:kern w:val="0"/>
          <w:sz w:val="24"/>
          <w:szCs w:val="24"/>
        </w:rPr>
        <w:t xml:space="preserve"> (</w:t>
      </w:r>
      <w:r w:rsidR="00DE2493">
        <w:rPr>
          <w:rFonts w:ascii="Myriad Pro" w:hAnsi="Myriad Pro"/>
          <w:b/>
          <w:bCs/>
          <w:kern w:val="0"/>
          <w:sz w:val="24"/>
          <w:szCs w:val="24"/>
        </w:rPr>
        <w:t xml:space="preserve">May </w:t>
      </w:r>
      <w:r w:rsidR="00E14ED0" w:rsidRPr="00FD081C">
        <w:rPr>
          <w:rFonts w:ascii="Myriad Pro" w:hAnsi="Myriad Pro"/>
          <w:b/>
          <w:bCs/>
          <w:kern w:val="0"/>
          <w:sz w:val="24"/>
          <w:szCs w:val="24"/>
        </w:rPr>
        <w:t>202</w:t>
      </w:r>
      <w:r w:rsidR="00743CFB" w:rsidRPr="00FD081C">
        <w:rPr>
          <w:rFonts w:ascii="Myriad Pro" w:hAnsi="Myriad Pro"/>
          <w:b/>
          <w:bCs/>
          <w:kern w:val="0"/>
          <w:sz w:val="24"/>
          <w:szCs w:val="24"/>
        </w:rPr>
        <w:t>2</w:t>
      </w:r>
      <w:r w:rsidR="00E14ED0" w:rsidRPr="00FD081C">
        <w:rPr>
          <w:rFonts w:ascii="Myriad Pro" w:hAnsi="Myriad Pro"/>
          <w:b/>
          <w:bCs/>
          <w:kern w:val="0"/>
          <w:sz w:val="24"/>
          <w:szCs w:val="24"/>
        </w:rPr>
        <w:t>)</w:t>
      </w:r>
      <w:r w:rsidR="00455E1A" w:rsidRPr="00FD081C">
        <w:rPr>
          <w:rFonts w:ascii="Myriad Pro" w:hAnsi="Myriad Pro"/>
          <w:kern w:val="0"/>
          <w:sz w:val="24"/>
          <w:szCs w:val="24"/>
        </w:rPr>
        <w:t xml:space="preserve"> –</w:t>
      </w:r>
      <w:r w:rsidR="005219B2">
        <w:rPr>
          <w:rFonts w:ascii="Myriad Pro" w:hAnsi="Myriad Pro"/>
          <w:kern w:val="0"/>
          <w:sz w:val="24"/>
          <w:szCs w:val="24"/>
        </w:rPr>
        <w:t xml:space="preserve"> </w:t>
      </w:r>
      <w:r w:rsidR="00DE2493">
        <w:rPr>
          <w:rFonts w:ascii="Myriad Pro" w:hAnsi="Myriad Pro" w:hint="eastAsia"/>
          <w:kern w:val="0"/>
          <w:sz w:val="24"/>
          <w:szCs w:val="24"/>
        </w:rPr>
        <w:t>ROE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DE2493">
        <w:rPr>
          <w:rFonts w:ascii="Myriad Pro" w:hAnsi="Myriad Pro" w:hint="eastAsia"/>
          <w:kern w:val="0"/>
          <w:sz w:val="24"/>
          <w:szCs w:val="24"/>
        </w:rPr>
        <w:t>Visual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DE2493">
        <w:rPr>
          <w:rFonts w:ascii="Myriad Pro" w:hAnsi="Myriad Pro" w:hint="eastAsia"/>
          <w:kern w:val="0"/>
          <w:sz w:val="24"/>
          <w:szCs w:val="24"/>
        </w:rPr>
        <w:t>will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1826CD">
        <w:rPr>
          <w:rFonts w:ascii="Myriad Pro" w:hAnsi="Myriad Pro"/>
          <w:kern w:val="0"/>
          <w:sz w:val="24"/>
          <w:szCs w:val="24"/>
        </w:rPr>
        <w:t>be back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1E495D">
        <w:rPr>
          <w:rFonts w:ascii="Myriad Pro" w:hAnsi="Myriad Pro"/>
          <w:kern w:val="0"/>
          <w:sz w:val="24"/>
          <w:szCs w:val="24"/>
        </w:rPr>
        <w:t xml:space="preserve">once again </w:t>
      </w:r>
      <w:r w:rsidR="00DE2493">
        <w:rPr>
          <w:rFonts w:ascii="Myriad Pro" w:hAnsi="Myriad Pro"/>
          <w:kern w:val="0"/>
          <w:sz w:val="24"/>
          <w:szCs w:val="24"/>
        </w:rPr>
        <w:t xml:space="preserve">at </w:t>
      </w:r>
      <w:hyperlink r:id="rId9" w:history="1">
        <w:r w:rsidR="00DE2493" w:rsidRPr="002C1B96">
          <w:rPr>
            <w:rStyle w:val="af0"/>
            <w:rFonts w:ascii="Myriad Pro" w:hAnsi="Myriad Pro"/>
            <w:kern w:val="0"/>
            <w:sz w:val="24"/>
            <w:szCs w:val="24"/>
          </w:rPr>
          <w:t>InfoComm</w:t>
        </w:r>
        <w:r w:rsidR="00281AAF" w:rsidRPr="002C1B96">
          <w:rPr>
            <w:rStyle w:val="af0"/>
            <w:rFonts w:ascii="Myriad Pro" w:hAnsi="Myriad Pro"/>
            <w:kern w:val="0"/>
            <w:sz w:val="24"/>
            <w:szCs w:val="24"/>
          </w:rPr>
          <w:t xml:space="preserve"> 2022</w:t>
        </w:r>
      </w:hyperlink>
      <w:r w:rsidR="00DE2493" w:rsidRPr="00DE568F">
        <w:t xml:space="preserve"> </w:t>
      </w:r>
      <w:r w:rsidR="000D10B4">
        <w:rPr>
          <w:rFonts w:ascii="Myriad Pro" w:hAnsi="Myriad Pro"/>
          <w:kern w:val="0"/>
          <w:sz w:val="24"/>
          <w:szCs w:val="24"/>
        </w:rPr>
        <w:t xml:space="preserve">following two years of </w:t>
      </w:r>
      <w:r w:rsidR="00A773EF">
        <w:rPr>
          <w:rFonts w:ascii="Myriad Pro" w:hAnsi="Myriad Pro"/>
          <w:kern w:val="0"/>
          <w:sz w:val="24"/>
          <w:szCs w:val="24"/>
        </w:rPr>
        <w:t>postponements</w:t>
      </w:r>
      <w:r w:rsidR="00314350">
        <w:rPr>
          <w:rFonts w:ascii="Myriad Pro" w:hAnsi="Myriad Pro"/>
          <w:kern w:val="0"/>
          <w:sz w:val="24"/>
          <w:szCs w:val="24"/>
        </w:rPr>
        <w:t>.</w:t>
      </w:r>
      <w:r w:rsidR="001826CD">
        <w:rPr>
          <w:rFonts w:ascii="Myriad Pro" w:hAnsi="Myriad Pro"/>
          <w:kern w:val="0"/>
          <w:sz w:val="24"/>
          <w:szCs w:val="24"/>
        </w:rPr>
        <w:t xml:space="preserve"> </w:t>
      </w:r>
      <w:r w:rsidR="00314350">
        <w:rPr>
          <w:rFonts w:ascii="Myriad Pro" w:hAnsi="Myriad Pro"/>
          <w:kern w:val="0"/>
          <w:sz w:val="24"/>
          <w:szCs w:val="24"/>
        </w:rPr>
        <w:t xml:space="preserve">The </w:t>
      </w:r>
      <w:r w:rsidR="008C17B1">
        <w:rPr>
          <w:rFonts w:ascii="Myriad Pro" w:hAnsi="Myriad Pro"/>
          <w:kern w:val="0"/>
          <w:sz w:val="24"/>
          <w:szCs w:val="24"/>
        </w:rPr>
        <w:t>much-anticipated</w:t>
      </w:r>
      <w:r w:rsidR="00314350">
        <w:rPr>
          <w:rFonts w:ascii="Myriad Pro" w:hAnsi="Myriad Pro"/>
          <w:kern w:val="0"/>
          <w:sz w:val="24"/>
          <w:szCs w:val="24"/>
        </w:rPr>
        <w:t xml:space="preserve"> event is </w:t>
      </w:r>
      <w:r w:rsidR="003642F3">
        <w:rPr>
          <w:rFonts w:ascii="Myriad Pro" w:hAnsi="Myriad Pro"/>
          <w:kern w:val="0"/>
          <w:sz w:val="24"/>
          <w:szCs w:val="24"/>
        </w:rPr>
        <w:t>scheduled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6E3225">
        <w:rPr>
          <w:rFonts w:ascii="Myriad Pro" w:hAnsi="Myriad Pro"/>
          <w:kern w:val="0"/>
          <w:sz w:val="24"/>
          <w:szCs w:val="24"/>
        </w:rPr>
        <w:t xml:space="preserve">for </w:t>
      </w:r>
      <w:r w:rsidR="00DE2493">
        <w:rPr>
          <w:rFonts w:ascii="Myriad Pro" w:hAnsi="Myriad Pro"/>
          <w:kern w:val="0"/>
          <w:sz w:val="24"/>
          <w:szCs w:val="24"/>
        </w:rPr>
        <w:t>June 8</w:t>
      </w:r>
      <w:r w:rsidR="006318F2">
        <w:rPr>
          <w:rFonts w:ascii="Myriad Pro" w:hAnsi="Myriad Pro"/>
          <w:kern w:val="0"/>
          <w:sz w:val="24"/>
          <w:szCs w:val="24"/>
        </w:rPr>
        <w:t>-</w:t>
      </w:r>
      <w:r w:rsidR="00DE2493">
        <w:rPr>
          <w:rFonts w:ascii="Myriad Pro" w:hAnsi="Myriad Pro"/>
          <w:kern w:val="0"/>
          <w:sz w:val="24"/>
          <w:szCs w:val="24"/>
        </w:rPr>
        <w:t>10</w:t>
      </w:r>
      <w:r w:rsidR="006318F2" w:rsidRPr="00DE568F">
        <w:rPr>
          <w:rFonts w:ascii="Myriad Pro" w:hAnsi="Myriad Pro"/>
          <w:kern w:val="0"/>
          <w:sz w:val="24"/>
          <w:szCs w:val="24"/>
          <w:vertAlign w:val="superscript"/>
        </w:rPr>
        <w:t>th</w:t>
      </w:r>
      <w:r w:rsidR="006318F2">
        <w:rPr>
          <w:rFonts w:ascii="Myriad Pro" w:hAnsi="Myriad Pro"/>
          <w:kern w:val="0"/>
          <w:sz w:val="24"/>
          <w:szCs w:val="24"/>
        </w:rPr>
        <w:t>,</w:t>
      </w:r>
      <w:r w:rsidR="0079699F">
        <w:rPr>
          <w:rFonts w:ascii="Myriad Pro" w:hAnsi="Myriad Pro"/>
          <w:kern w:val="0"/>
          <w:sz w:val="24"/>
          <w:szCs w:val="24"/>
        </w:rPr>
        <w:t xml:space="preserve"> </w:t>
      </w:r>
      <w:r w:rsidR="00DE2493">
        <w:rPr>
          <w:rFonts w:ascii="Myriad Pro" w:hAnsi="Myriad Pro"/>
          <w:kern w:val="0"/>
          <w:sz w:val="24"/>
          <w:szCs w:val="24"/>
        </w:rPr>
        <w:t>in Las Vegas</w:t>
      </w:r>
      <w:r w:rsidR="001826CD">
        <w:rPr>
          <w:rFonts w:ascii="Myriad Pro" w:hAnsi="Myriad Pro"/>
          <w:kern w:val="0"/>
          <w:sz w:val="24"/>
          <w:szCs w:val="24"/>
        </w:rPr>
        <w:t xml:space="preserve">, </w:t>
      </w:r>
      <w:r w:rsidR="001826CD">
        <w:rPr>
          <w:rFonts w:ascii="Arial" w:hAnsi="Arial" w:cs="Arial"/>
          <w:color w:val="121212"/>
          <w:shd w:val="clear" w:color="auto" w:fill="FFFFFF"/>
        </w:rPr>
        <w:t>NV</w:t>
      </w:r>
      <w:r w:rsidR="00DC30AC">
        <w:rPr>
          <w:rFonts w:ascii="Myriad Pro" w:hAnsi="Myriad Pro"/>
          <w:kern w:val="0"/>
          <w:sz w:val="24"/>
          <w:szCs w:val="24"/>
        </w:rPr>
        <w:t>.</w:t>
      </w:r>
      <w:r w:rsidR="00DE2493">
        <w:rPr>
          <w:rFonts w:ascii="Myriad Pro" w:hAnsi="Myriad Pro"/>
          <w:kern w:val="0"/>
          <w:sz w:val="24"/>
          <w:szCs w:val="24"/>
        </w:rPr>
        <w:t xml:space="preserve"> </w:t>
      </w:r>
      <w:r w:rsidR="00234D2D">
        <w:rPr>
          <w:rFonts w:ascii="Myriad Pro" w:hAnsi="Myriad Pro"/>
          <w:kern w:val="0"/>
          <w:sz w:val="24"/>
          <w:szCs w:val="24"/>
        </w:rPr>
        <w:t>Following the full preparation</w:t>
      </w:r>
      <w:r w:rsidR="00A619E7">
        <w:rPr>
          <w:rFonts w:ascii="Myriad Pro" w:hAnsi="Myriad Pro"/>
          <w:kern w:val="0"/>
          <w:sz w:val="24"/>
          <w:szCs w:val="24"/>
        </w:rPr>
        <w:t xml:space="preserve"> for th</w:t>
      </w:r>
      <w:r w:rsidR="00634417">
        <w:rPr>
          <w:rFonts w:ascii="Myriad Pro" w:hAnsi="Myriad Pro"/>
          <w:kern w:val="0"/>
          <w:sz w:val="24"/>
          <w:szCs w:val="24"/>
        </w:rPr>
        <w:t>e upcoming show</w:t>
      </w:r>
      <w:r w:rsidR="00A619E7">
        <w:rPr>
          <w:rFonts w:ascii="Myriad Pro" w:hAnsi="Myriad Pro"/>
          <w:kern w:val="0"/>
          <w:sz w:val="24"/>
          <w:szCs w:val="24"/>
        </w:rPr>
        <w:t xml:space="preserve">, the ROE Visual team will be presenting </w:t>
      </w:r>
      <w:r w:rsidR="001F57DB">
        <w:rPr>
          <w:rFonts w:ascii="Myriad Pro" w:hAnsi="Myriad Pro"/>
          <w:kern w:val="0"/>
          <w:sz w:val="24"/>
          <w:szCs w:val="24"/>
        </w:rPr>
        <w:t xml:space="preserve">participants with </w:t>
      </w:r>
      <w:r w:rsidR="00A619E7">
        <w:rPr>
          <w:rFonts w:ascii="Myriad Pro" w:hAnsi="Myriad Pro"/>
          <w:kern w:val="0"/>
          <w:sz w:val="24"/>
          <w:szCs w:val="24"/>
        </w:rPr>
        <w:t xml:space="preserve">advanced LED </w:t>
      </w:r>
      <w:r w:rsidR="00FB1643">
        <w:rPr>
          <w:rFonts w:ascii="Myriad Pro" w:hAnsi="Myriad Pro"/>
          <w:kern w:val="0"/>
          <w:sz w:val="24"/>
          <w:szCs w:val="24"/>
        </w:rPr>
        <w:t xml:space="preserve">technology </w:t>
      </w:r>
      <w:r w:rsidR="00A619E7">
        <w:rPr>
          <w:rFonts w:ascii="Myriad Pro" w:hAnsi="Myriad Pro"/>
          <w:kern w:val="0"/>
          <w:sz w:val="24"/>
          <w:szCs w:val="24"/>
        </w:rPr>
        <w:t xml:space="preserve">and newly-launched products </w:t>
      </w:r>
      <w:r w:rsidR="000557B8">
        <w:rPr>
          <w:rFonts w:ascii="Myriad Pro" w:hAnsi="Myriad Pro"/>
          <w:kern w:val="0"/>
          <w:sz w:val="24"/>
          <w:szCs w:val="24"/>
        </w:rPr>
        <w:t xml:space="preserve">on the floor of </w:t>
      </w:r>
      <w:r w:rsidR="001F57DB">
        <w:rPr>
          <w:rFonts w:ascii="Myriad Pro" w:hAnsi="Myriad Pro"/>
          <w:kern w:val="0"/>
          <w:sz w:val="24"/>
          <w:szCs w:val="24"/>
        </w:rPr>
        <w:t>the Las Vegas Convention Center</w:t>
      </w:r>
      <w:r w:rsidR="00234D2D">
        <w:rPr>
          <w:rFonts w:ascii="Myriad Pro" w:hAnsi="Myriad Pro" w:hint="eastAsia"/>
          <w:kern w:val="0"/>
          <w:sz w:val="24"/>
          <w:szCs w:val="24"/>
        </w:rPr>
        <w:t>.</w:t>
      </w:r>
      <w:r w:rsidR="00234D2D">
        <w:rPr>
          <w:rFonts w:ascii="Myriad Pro" w:hAnsi="Myriad Pro"/>
          <w:kern w:val="0"/>
          <w:sz w:val="24"/>
          <w:szCs w:val="24"/>
        </w:rPr>
        <w:t xml:space="preserve"> </w:t>
      </w:r>
    </w:p>
    <w:p w14:paraId="49D1FC7F" w14:textId="17D06284" w:rsidR="0050159D" w:rsidRDefault="0050159D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5D0ABAED" w14:textId="3B0FBD21" w:rsidR="00686634" w:rsidRDefault="00B751EB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Each year, </w:t>
      </w:r>
      <w:proofErr w:type="spellStart"/>
      <w:r w:rsidR="008859A6">
        <w:rPr>
          <w:rFonts w:ascii="Myriad Pro" w:hAnsi="Myriad Pro" w:hint="eastAsia"/>
          <w:kern w:val="0"/>
          <w:sz w:val="24"/>
          <w:szCs w:val="24"/>
        </w:rPr>
        <w:t>Inf</w:t>
      </w:r>
      <w:r w:rsidR="008859A6">
        <w:rPr>
          <w:rFonts w:ascii="Myriad Pro" w:hAnsi="Myriad Pro"/>
          <w:kern w:val="0"/>
          <w:sz w:val="24"/>
          <w:szCs w:val="24"/>
        </w:rPr>
        <w:t>oComm</w:t>
      </w:r>
      <w:proofErr w:type="spellEnd"/>
      <w:r w:rsidR="001826CD">
        <w:rPr>
          <w:rFonts w:ascii="Myriad Pro" w:hAnsi="Myriad Pro"/>
          <w:kern w:val="0"/>
          <w:sz w:val="24"/>
          <w:szCs w:val="24"/>
        </w:rPr>
        <w:t xml:space="preserve"> </w:t>
      </w:r>
      <w:r w:rsidR="00AC4E9D">
        <w:rPr>
          <w:rFonts w:ascii="Myriad Pro" w:hAnsi="Myriad Pro"/>
          <w:kern w:val="0"/>
          <w:sz w:val="24"/>
          <w:szCs w:val="24"/>
        </w:rPr>
        <w:t>offers</w:t>
      </w:r>
      <w:r w:rsidR="0050159D">
        <w:rPr>
          <w:rFonts w:ascii="Myriad Pro" w:hAnsi="Myriad Pro"/>
          <w:kern w:val="0"/>
          <w:sz w:val="24"/>
          <w:szCs w:val="24"/>
        </w:rPr>
        <w:t xml:space="preserve"> the </w:t>
      </w:r>
      <w:r>
        <w:rPr>
          <w:rFonts w:ascii="Myriad Pro" w:hAnsi="Myriad Pro"/>
          <w:kern w:val="0"/>
          <w:sz w:val="24"/>
          <w:szCs w:val="24"/>
        </w:rPr>
        <w:t>exciting</w:t>
      </w:r>
      <w:r w:rsidR="0050159D">
        <w:rPr>
          <w:rFonts w:ascii="Myriad Pro" w:hAnsi="Myriad Pro"/>
          <w:kern w:val="0"/>
          <w:sz w:val="24"/>
          <w:szCs w:val="24"/>
        </w:rPr>
        <w:t xml:space="preserve"> opportunity </w:t>
      </w:r>
      <w:r w:rsidR="001C2EFC">
        <w:rPr>
          <w:rFonts w:ascii="Myriad Pro" w:hAnsi="Myriad Pro"/>
          <w:kern w:val="0"/>
          <w:sz w:val="24"/>
          <w:szCs w:val="24"/>
        </w:rPr>
        <w:t xml:space="preserve">for </w:t>
      </w:r>
      <w:r w:rsidR="008853D4">
        <w:rPr>
          <w:rFonts w:ascii="Myriad Pro" w:hAnsi="Myriad Pro"/>
          <w:kern w:val="0"/>
          <w:sz w:val="24"/>
          <w:szCs w:val="24"/>
        </w:rPr>
        <w:t>attendees</w:t>
      </w:r>
      <w:r w:rsidR="001C2EFC">
        <w:rPr>
          <w:rFonts w:ascii="Myriad Pro" w:hAnsi="Myriad Pro"/>
          <w:kern w:val="0"/>
          <w:sz w:val="24"/>
          <w:szCs w:val="24"/>
        </w:rPr>
        <w:t xml:space="preserve"> </w:t>
      </w:r>
      <w:r w:rsidR="008859A6">
        <w:rPr>
          <w:rFonts w:ascii="Myriad Pro" w:hAnsi="Myriad Pro"/>
          <w:kern w:val="0"/>
          <w:sz w:val="24"/>
          <w:szCs w:val="24"/>
        </w:rPr>
        <w:t>to find</w:t>
      </w:r>
      <w:r w:rsidR="0050159D">
        <w:rPr>
          <w:rFonts w:ascii="Myriad Pro" w:hAnsi="Myriad Pro"/>
          <w:kern w:val="0"/>
          <w:sz w:val="24"/>
          <w:szCs w:val="24"/>
        </w:rPr>
        <w:t xml:space="preserve"> </w:t>
      </w:r>
      <w:r w:rsidR="003C3558">
        <w:rPr>
          <w:rFonts w:ascii="Myriad Pro" w:hAnsi="Myriad Pro"/>
          <w:kern w:val="0"/>
          <w:sz w:val="24"/>
          <w:szCs w:val="24"/>
        </w:rPr>
        <w:t>innovative</w:t>
      </w:r>
      <w:r w:rsidR="0050159D">
        <w:rPr>
          <w:rFonts w:ascii="Myriad Pro" w:hAnsi="Myriad Pro"/>
          <w:kern w:val="0"/>
          <w:sz w:val="24"/>
          <w:szCs w:val="24"/>
        </w:rPr>
        <w:t xml:space="preserve"> audiovisual solutions that enable integrated experience</w:t>
      </w:r>
      <w:r w:rsidR="00D533F0">
        <w:rPr>
          <w:rFonts w:ascii="Myriad Pro" w:hAnsi="Myriad Pro"/>
          <w:kern w:val="0"/>
          <w:sz w:val="24"/>
          <w:szCs w:val="24"/>
        </w:rPr>
        <w:t>s</w:t>
      </w:r>
      <w:r w:rsidR="00923E2E">
        <w:rPr>
          <w:rFonts w:ascii="Myriad Pro" w:hAnsi="Myriad Pro"/>
          <w:kern w:val="0"/>
          <w:sz w:val="24"/>
          <w:szCs w:val="24"/>
        </w:rPr>
        <w:t xml:space="preserve"> in</w:t>
      </w:r>
      <w:r w:rsidR="00F16125">
        <w:rPr>
          <w:rFonts w:ascii="Myriad Pro" w:hAnsi="Myriad Pro"/>
          <w:kern w:val="0"/>
          <w:sz w:val="24"/>
          <w:szCs w:val="24"/>
        </w:rPr>
        <w:t xml:space="preserve"> </w:t>
      </w:r>
      <w:r w:rsidR="00CF33E8">
        <w:rPr>
          <w:rFonts w:ascii="Myriad Pro" w:hAnsi="Myriad Pro"/>
          <w:kern w:val="0"/>
          <w:sz w:val="24"/>
          <w:szCs w:val="24"/>
        </w:rPr>
        <w:t xml:space="preserve">industries </w:t>
      </w:r>
      <w:r w:rsidR="00B51F8A">
        <w:rPr>
          <w:rFonts w:ascii="Myriad Pro" w:hAnsi="Myriad Pro"/>
          <w:kern w:val="0"/>
          <w:sz w:val="24"/>
          <w:szCs w:val="24"/>
        </w:rPr>
        <w:t xml:space="preserve">related to </w:t>
      </w:r>
      <w:r w:rsidR="00923E2E">
        <w:rPr>
          <w:rFonts w:ascii="Myriad Pro" w:hAnsi="Myriad Pro"/>
          <w:kern w:val="0"/>
          <w:sz w:val="24"/>
          <w:szCs w:val="24"/>
        </w:rPr>
        <w:t>a</w:t>
      </w:r>
      <w:r w:rsidR="00B51F8A">
        <w:rPr>
          <w:rFonts w:ascii="Myriad Pro" w:hAnsi="Myriad Pro"/>
          <w:kern w:val="0"/>
          <w:sz w:val="24"/>
          <w:szCs w:val="24"/>
        </w:rPr>
        <w:t xml:space="preserve">udio, </w:t>
      </w:r>
      <w:r w:rsidR="00923E2E">
        <w:rPr>
          <w:rFonts w:ascii="Myriad Pro" w:hAnsi="Myriad Pro"/>
          <w:kern w:val="0"/>
          <w:sz w:val="24"/>
          <w:szCs w:val="24"/>
        </w:rPr>
        <w:t>d</w:t>
      </w:r>
      <w:r w:rsidR="00B51F8A">
        <w:rPr>
          <w:rFonts w:ascii="Myriad Pro" w:hAnsi="Myriad Pro"/>
          <w:kern w:val="0"/>
          <w:sz w:val="24"/>
          <w:szCs w:val="24"/>
        </w:rPr>
        <w:t xml:space="preserve">igital </w:t>
      </w:r>
      <w:r w:rsidR="00923E2E">
        <w:rPr>
          <w:rFonts w:ascii="Myriad Pro" w:hAnsi="Myriad Pro"/>
          <w:kern w:val="0"/>
          <w:sz w:val="24"/>
          <w:szCs w:val="24"/>
        </w:rPr>
        <w:t>s</w:t>
      </w:r>
      <w:r w:rsidR="00B51F8A">
        <w:rPr>
          <w:rFonts w:ascii="Myriad Pro" w:hAnsi="Myriad Pro"/>
          <w:kern w:val="0"/>
          <w:sz w:val="24"/>
          <w:szCs w:val="24"/>
        </w:rPr>
        <w:t xml:space="preserve">ignage, </w:t>
      </w:r>
      <w:r w:rsidR="00923E2E">
        <w:rPr>
          <w:rFonts w:ascii="Myriad Pro" w:hAnsi="Myriad Pro"/>
          <w:kern w:val="0"/>
          <w:sz w:val="24"/>
          <w:szCs w:val="24"/>
        </w:rPr>
        <w:t>e</w:t>
      </w:r>
      <w:r w:rsidR="00B51F8A">
        <w:rPr>
          <w:rFonts w:ascii="Myriad Pro" w:hAnsi="Myriad Pro"/>
          <w:kern w:val="0"/>
          <w:sz w:val="24"/>
          <w:szCs w:val="24"/>
        </w:rPr>
        <w:t xml:space="preserve">vents and </w:t>
      </w:r>
      <w:r w:rsidR="00923E2E">
        <w:rPr>
          <w:rFonts w:ascii="Myriad Pro" w:hAnsi="Myriad Pro"/>
          <w:kern w:val="0"/>
          <w:sz w:val="24"/>
          <w:szCs w:val="24"/>
        </w:rPr>
        <w:t>e</w:t>
      </w:r>
      <w:r w:rsidR="00B51F8A">
        <w:rPr>
          <w:rFonts w:ascii="Myriad Pro" w:hAnsi="Myriad Pro"/>
          <w:kern w:val="0"/>
          <w:sz w:val="24"/>
          <w:szCs w:val="24"/>
        </w:rPr>
        <w:t>ntertainment</w:t>
      </w:r>
      <w:r w:rsidR="00F16125">
        <w:rPr>
          <w:rFonts w:ascii="Myriad Pro" w:hAnsi="Myriad Pro"/>
          <w:kern w:val="0"/>
          <w:sz w:val="24"/>
          <w:szCs w:val="24"/>
        </w:rPr>
        <w:t xml:space="preserve">, </w:t>
      </w:r>
      <w:r w:rsidR="009F34C7">
        <w:rPr>
          <w:rFonts w:ascii="Myriad Pro" w:hAnsi="Myriad Pro"/>
          <w:kern w:val="0"/>
          <w:sz w:val="24"/>
          <w:szCs w:val="24"/>
        </w:rPr>
        <w:t>and more</w:t>
      </w:r>
      <w:r w:rsidR="00F16125">
        <w:rPr>
          <w:rFonts w:ascii="Myriad Pro" w:hAnsi="Myriad Pro"/>
          <w:kern w:val="0"/>
          <w:sz w:val="24"/>
          <w:szCs w:val="24"/>
        </w:rPr>
        <w:t>.</w:t>
      </w:r>
      <w:r w:rsidR="00B51F8A">
        <w:rPr>
          <w:rFonts w:ascii="Myriad Pro" w:hAnsi="Myriad Pro"/>
          <w:kern w:val="0"/>
          <w:sz w:val="24"/>
          <w:szCs w:val="24"/>
        </w:rPr>
        <w:t xml:space="preserve"> </w:t>
      </w:r>
      <w:r w:rsidR="00F16125">
        <w:rPr>
          <w:rFonts w:ascii="Myriad Pro" w:hAnsi="Myriad Pro" w:hint="eastAsia"/>
          <w:kern w:val="0"/>
          <w:sz w:val="24"/>
          <w:szCs w:val="24"/>
        </w:rPr>
        <w:t>T</w:t>
      </w:r>
      <w:r w:rsidR="00F16125">
        <w:rPr>
          <w:rFonts w:ascii="Myriad Pro" w:hAnsi="Myriad Pro"/>
          <w:kern w:val="0"/>
          <w:sz w:val="24"/>
          <w:szCs w:val="24"/>
        </w:rPr>
        <w:t xml:space="preserve">he ROE Visual </w:t>
      </w:r>
      <w:r w:rsidR="00634417">
        <w:rPr>
          <w:rFonts w:ascii="Myriad Pro" w:hAnsi="Myriad Pro"/>
          <w:kern w:val="0"/>
          <w:sz w:val="24"/>
          <w:szCs w:val="24"/>
        </w:rPr>
        <w:t xml:space="preserve">team treats this </w:t>
      </w:r>
      <w:r w:rsidR="00634417">
        <w:rPr>
          <w:rFonts w:ascii="Myriad Pro" w:hAnsi="Myriad Pro" w:hint="eastAsia"/>
          <w:kern w:val="0"/>
          <w:sz w:val="24"/>
          <w:szCs w:val="24"/>
        </w:rPr>
        <w:t>large</w:t>
      </w:r>
      <w:r w:rsidR="003429D3">
        <w:rPr>
          <w:rFonts w:ascii="Myriad Pro" w:hAnsi="Myriad Pro"/>
          <w:kern w:val="0"/>
          <w:sz w:val="24"/>
          <w:szCs w:val="24"/>
        </w:rPr>
        <w:t xml:space="preserve">, </w:t>
      </w:r>
      <w:r w:rsidR="00634417">
        <w:rPr>
          <w:rFonts w:ascii="Myriad Pro" w:hAnsi="Myriad Pro"/>
          <w:kern w:val="0"/>
          <w:sz w:val="24"/>
          <w:szCs w:val="24"/>
        </w:rPr>
        <w:t xml:space="preserve">influential </w:t>
      </w:r>
      <w:r w:rsidR="007542C4">
        <w:rPr>
          <w:rFonts w:ascii="Myriad Pro" w:hAnsi="Myriad Pro"/>
          <w:kern w:val="0"/>
          <w:sz w:val="24"/>
          <w:szCs w:val="24"/>
        </w:rPr>
        <w:t>event</w:t>
      </w:r>
      <w:r w:rsidR="00923E2E">
        <w:rPr>
          <w:rFonts w:ascii="Myriad Pro" w:hAnsi="Myriad Pro"/>
          <w:kern w:val="0"/>
          <w:sz w:val="24"/>
          <w:szCs w:val="24"/>
        </w:rPr>
        <w:t xml:space="preserve"> </w:t>
      </w:r>
      <w:r w:rsidR="00F16125">
        <w:rPr>
          <w:rFonts w:ascii="Myriad Pro" w:hAnsi="Myriad Pro"/>
          <w:kern w:val="0"/>
          <w:sz w:val="24"/>
          <w:szCs w:val="24"/>
        </w:rPr>
        <w:t xml:space="preserve">as a </w:t>
      </w:r>
      <w:r w:rsidR="003A6C98">
        <w:rPr>
          <w:rFonts w:ascii="Myriad Pro" w:hAnsi="Myriad Pro"/>
          <w:kern w:val="0"/>
          <w:sz w:val="24"/>
          <w:szCs w:val="24"/>
        </w:rPr>
        <w:t xml:space="preserve">limitless </w:t>
      </w:r>
      <w:r w:rsidR="00AC4E9D">
        <w:rPr>
          <w:rFonts w:ascii="Myriad Pro" w:hAnsi="Myriad Pro"/>
          <w:kern w:val="0"/>
          <w:sz w:val="24"/>
          <w:szCs w:val="24"/>
        </w:rPr>
        <w:t>platform to connect with attendees</w:t>
      </w:r>
      <w:r w:rsidR="00040ABA">
        <w:rPr>
          <w:rFonts w:ascii="Myriad Pro" w:hAnsi="Myriad Pro"/>
          <w:kern w:val="0"/>
          <w:sz w:val="24"/>
          <w:szCs w:val="24"/>
        </w:rPr>
        <w:t xml:space="preserve"> and </w:t>
      </w:r>
      <w:r w:rsidR="00310A72">
        <w:rPr>
          <w:rFonts w:ascii="Myriad Pro" w:hAnsi="Myriad Pro"/>
          <w:kern w:val="0"/>
          <w:sz w:val="24"/>
          <w:szCs w:val="24"/>
        </w:rPr>
        <w:t xml:space="preserve">showcase </w:t>
      </w:r>
      <w:r w:rsidR="007542C4">
        <w:rPr>
          <w:rFonts w:ascii="Myriad Pro" w:hAnsi="Myriad Pro"/>
          <w:kern w:val="0"/>
          <w:sz w:val="24"/>
          <w:szCs w:val="24"/>
        </w:rPr>
        <w:t>their newest technology.</w:t>
      </w:r>
      <w:r w:rsidR="00AC4E9D">
        <w:rPr>
          <w:rFonts w:ascii="Myriad Pro" w:hAnsi="Myriad Pro"/>
          <w:kern w:val="0"/>
          <w:sz w:val="24"/>
          <w:szCs w:val="24"/>
        </w:rPr>
        <w:t xml:space="preserve"> </w:t>
      </w:r>
    </w:p>
    <w:p w14:paraId="69936D3E" w14:textId="77777777" w:rsidR="00686634" w:rsidRDefault="00686634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4B0DA796" w14:textId="2684D4FE" w:rsidR="00AC4E9D" w:rsidRDefault="004C5AD4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With the increasing use of </w:t>
      </w:r>
      <w:r w:rsidR="00686634">
        <w:rPr>
          <w:rFonts w:ascii="Myriad Pro" w:hAnsi="Myriad Pro"/>
          <w:kern w:val="0"/>
          <w:sz w:val="24"/>
          <w:szCs w:val="24"/>
        </w:rPr>
        <w:t xml:space="preserve">LED displays such as </w:t>
      </w:r>
      <w:r>
        <w:rPr>
          <w:rFonts w:ascii="Myriad Pro" w:hAnsi="Myriad Pro"/>
          <w:kern w:val="0"/>
          <w:sz w:val="24"/>
          <w:szCs w:val="24"/>
        </w:rPr>
        <w:t xml:space="preserve">Black Pearl and Black Marble in studios and other </w:t>
      </w:r>
      <w:r w:rsidR="00E150ED">
        <w:rPr>
          <w:rFonts w:ascii="Myriad Pro" w:hAnsi="Myriad Pro"/>
          <w:kern w:val="0"/>
          <w:sz w:val="24"/>
          <w:szCs w:val="24"/>
        </w:rPr>
        <w:t xml:space="preserve">locations </w:t>
      </w:r>
      <w:r w:rsidR="00741D6F">
        <w:rPr>
          <w:rFonts w:ascii="Myriad Pro" w:hAnsi="Myriad Pro"/>
          <w:kern w:val="0"/>
          <w:sz w:val="24"/>
          <w:szCs w:val="24"/>
        </w:rPr>
        <w:t>worldwide</w:t>
      </w:r>
      <w:r>
        <w:rPr>
          <w:rFonts w:ascii="Myriad Pro" w:hAnsi="Myriad Pro"/>
          <w:kern w:val="0"/>
          <w:sz w:val="24"/>
          <w:szCs w:val="24"/>
        </w:rPr>
        <w:t xml:space="preserve">, </w:t>
      </w:r>
      <w:r w:rsidR="007E02FD">
        <w:rPr>
          <w:rFonts w:ascii="Myriad Pro" w:hAnsi="Myriad Pro"/>
          <w:kern w:val="0"/>
          <w:sz w:val="24"/>
          <w:szCs w:val="24"/>
        </w:rPr>
        <w:t>there is a</w:t>
      </w:r>
      <w:r>
        <w:rPr>
          <w:rFonts w:ascii="Myriad Pro" w:hAnsi="Myriad Pro"/>
          <w:kern w:val="0"/>
          <w:sz w:val="24"/>
          <w:szCs w:val="24"/>
        </w:rPr>
        <w:t xml:space="preserve"> growing demand for </w:t>
      </w:r>
      <w:r w:rsidR="00AE2379">
        <w:rPr>
          <w:rFonts w:ascii="Myriad Pro" w:hAnsi="Myriad Pro"/>
          <w:kern w:val="0"/>
          <w:sz w:val="24"/>
          <w:szCs w:val="24"/>
        </w:rPr>
        <w:t xml:space="preserve">high-quality </w:t>
      </w:r>
      <w:r>
        <w:rPr>
          <w:rFonts w:ascii="Myriad Pro" w:hAnsi="Myriad Pro"/>
          <w:kern w:val="0"/>
          <w:sz w:val="24"/>
          <w:szCs w:val="24"/>
        </w:rPr>
        <w:t xml:space="preserve">LED </w:t>
      </w:r>
      <w:r w:rsidR="00686634">
        <w:rPr>
          <w:rFonts w:ascii="Myriad Pro" w:hAnsi="Myriad Pro"/>
          <w:kern w:val="0"/>
          <w:sz w:val="24"/>
          <w:szCs w:val="24"/>
        </w:rPr>
        <w:t>products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 w:rsidR="00A33204">
        <w:rPr>
          <w:rFonts w:ascii="Myriad Pro" w:hAnsi="Myriad Pro"/>
          <w:kern w:val="0"/>
          <w:sz w:val="24"/>
          <w:szCs w:val="24"/>
        </w:rPr>
        <w:t>for new function</w:t>
      </w:r>
      <w:r w:rsidR="00A22F15">
        <w:rPr>
          <w:rFonts w:ascii="Myriad Pro" w:hAnsi="Myriad Pro"/>
          <w:kern w:val="0"/>
          <w:sz w:val="24"/>
          <w:szCs w:val="24"/>
        </w:rPr>
        <w:t>alities</w:t>
      </w:r>
      <w:r>
        <w:rPr>
          <w:rFonts w:ascii="Myriad Pro" w:hAnsi="Myriad Pro"/>
          <w:kern w:val="0"/>
          <w:sz w:val="24"/>
          <w:szCs w:val="24"/>
        </w:rPr>
        <w:t xml:space="preserve">. </w:t>
      </w:r>
      <w:r w:rsidR="00990944">
        <w:rPr>
          <w:rFonts w:ascii="Myriad Pro" w:hAnsi="Myriad Pro"/>
          <w:kern w:val="0"/>
          <w:sz w:val="24"/>
          <w:szCs w:val="24"/>
        </w:rPr>
        <w:t>With this in mind, ROE</w:t>
      </w:r>
      <w:ins w:id="7" w:author="Cecilia" w:date="2022-05-18T14:11:00Z">
        <w:r w:rsidR="00E76391" w:rsidRPr="00866EC4">
          <w:rPr>
            <w:rFonts w:ascii="Myriad Pro" w:hAnsi="Myriad Pro"/>
            <w:kern w:val="0"/>
            <w:sz w:val="24"/>
            <w:szCs w:val="24"/>
          </w:rPr>
          <w:t xml:space="preserve"> </w:t>
        </w:r>
        <w:r w:rsidR="00E76391" w:rsidRPr="00866EC4">
          <w:rPr>
            <w:rFonts w:ascii="Myriad Pro" w:hAnsi="Myriad Pro" w:hint="eastAsia"/>
            <w:kern w:val="0"/>
            <w:sz w:val="24"/>
            <w:szCs w:val="24"/>
          </w:rPr>
          <w:t>Visual</w:t>
        </w:r>
      </w:ins>
      <w:r w:rsidR="00F2551A">
        <w:rPr>
          <w:rFonts w:ascii="Myriad Pro" w:hAnsi="Myriad Pro"/>
          <w:kern w:val="0"/>
          <w:sz w:val="24"/>
          <w:szCs w:val="24"/>
        </w:rPr>
        <w:t xml:space="preserve"> has continued to explore and test</w:t>
      </w:r>
      <w:r>
        <w:rPr>
          <w:rFonts w:ascii="Myriad Pro" w:hAnsi="Myriad Pro"/>
          <w:kern w:val="0"/>
          <w:sz w:val="24"/>
          <w:szCs w:val="24"/>
        </w:rPr>
        <w:t xml:space="preserve"> the limit</w:t>
      </w:r>
      <w:r w:rsidR="00F2551A">
        <w:rPr>
          <w:rFonts w:ascii="Myriad Pro" w:hAnsi="Myriad Pro"/>
          <w:kern w:val="0"/>
          <w:sz w:val="24"/>
          <w:szCs w:val="24"/>
        </w:rPr>
        <w:t>s</w:t>
      </w:r>
      <w:r>
        <w:rPr>
          <w:rFonts w:ascii="Myriad Pro" w:hAnsi="Myriad Pro"/>
          <w:kern w:val="0"/>
          <w:sz w:val="24"/>
          <w:szCs w:val="24"/>
        </w:rPr>
        <w:t xml:space="preserve"> of </w:t>
      </w:r>
      <w:r w:rsidR="00686634">
        <w:rPr>
          <w:rFonts w:ascii="Myriad Pro" w:hAnsi="Myriad Pro"/>
          <w:kern w:val="0"/>
          <w:sz w:val="24"/>
          <w:szCs w:val="24"/>
        </w:rPr>
        <w:t>LED</w:t>
      </w:r>
      <w:r>
        <w:rPr>
          <w:rFonts w:ascii="Myriad Pro" w:hAnsi="Myriad Pro"/>
          <w:kern w:val="0"/>
          <w:sz w:val="24"/>
          <w:szCs w:val="24"/>
        </w:rPr>
        <w:t xml:space="preserve"> panels </w:t>
      </w:r>
      <w:r w:rsidR="009A27FE">
        <w:rPr>
          <w:rFonts w:ascii="Myriad Pro" w:hAnsi="Myriad Pro"/>
          <w:kern w:val="0"/>
          <w:sz w:val="24"/>
          <w:szCs w:val="24"/>
        </w:rPr>
        <w:t xml:space="preserve">under </w:t>
      </w:r>
      <w:r w:rsidR="000C34DF">
        <w:rPr>
          <w:rFonts w:ascii="Myriad Pro" w:hAnsi="Myriad Pro"/>
          <w:kern w:val="0"/>
          <w:sz w:val="24"/>
          <w:szCs w:val="24"/>
        </w:rPr>
        <w:t>various application fields</w:t>
      </w:r>
      <w:r w:rsidR="00267662">
        <w:rPr>
          <w:rFonts w:ascii="Myriad Pro" w:hAnsi="Myriad Pro"/>
          <w:kern w:val="0"/>
          <w:sz w:val="24"/>
          <w:szCs w:val="24"/>
        </w:rPr>
        <w:t xml:space="preserve">. </w:t>
      </w:r>
      <w:r w:rsidR="00A6161E">
        <w:rPr>
          <w:rFonts w:ascii="Myriad Pro" w:hAnsi="Myriad Pro"/>
          <w:kern w:val="0"/>
          <w:sz w:val="24"/>
          <w:szCs w:val="24"/>
        </w:rPr>
        <w:t xml:space="preserve">The US team </w:t>
      </w:r>
      <w:r w:rsidR="00F930FF">
        <w:rPr>
          <w:rFonts w:ascii="Myriad Pro" w:hAnsi="Myriad Pro"/>
          <w:kern w:val="0"/>
          <w:sz w:val="24"/>
          <w:szCs w:val="24"/>
        </w:rPr>
        <w:t xml:space="preserve">is therefore showcasing the company’s wide </w:t>
      </w:r>
      <w:r w:rsidR="005151BC">
        <w:rPr>
          <w:rFonts w:ascii="Myriad Pro" w:hAnsi="Myriad Pro"/>
          <w:kern w:val="0"/>
          <w:sz w:val="24"/>
          <w:szCs w:val="24"/>
        </w:rPr>
        <w:t xml:space="preserve">array of new products </w:t>
      </w:r>
      <w:r w:rsidR="00483D96">
        <w:rPr>
          <w:rFonts w:ascii="Myriad Pro" w:hAnsi="Myriad Pro"/>
          <w:kern w:val="0"/>
          <w:sz w:val="24"/>
          <w:szCs w:val="24"/>
        </w:rPr>
        <w:t xml:space="preserve">at </w:t>
      </w:r>
      <w:proofErr w:type="spellStart"/>
      <w:r w:rsidR="00483D96">
        <w:rPr>
          <w:rFonts w:ascii="Myriad Pro" w:hAnsi="Myriad Pro"/>
          <w:kern w:val="0"/>
          <w:sz w:val="24"/>
          <w:szCs w:val="24"/>
        </w:rPr>
        <w:t>InfoComm</w:t>
      </w:r>
      <w:proofErr w:type="spellEnd"/>
      <w:r w:rsidR="00776151">
        <w:rPr>
          <w:rFonts w:ascii="Myriad Pro" w:hAnsi="Myriad Pro"/>
          <w:kern w:val="0"/>
          <w:sz w:val="24"/>
          <w:szCs w:val="24"/>
        </w:rPr>
        <w:t>. New products will include</w:t>
      </w:r>
      <w:r w:rsidR="00A6161E">
        <w:rPr>
          <w:rFonts w:ascii="Myriad Pro" w:hAnsi="Myriad Pro"/>
          <w:kern w:val="0"/>
          <w:sz w:val="24"/>
          <w:szCs w:val="24"/>
        </w:rPr>
        <w:t xml:space="preserve"> </w:t>
      </w:r>
      <w:r w:rsidR="00686634">
        <w:rPr>
          <w:rFonts w:ascii="Myriad Pro" w:hAnsi="Myriad Pro"/>
          <w:kern w:val="0"/>
          <w:sz w:val="24"/>
          <w:szCs w:val="24"/>
        </w:rPr>
        <w:t>the</w:t>
      </w:r>
      <w:r w:rsidR="00E13DD0">
        <w:rPr>
          <w:rFonts w:ascii="Myriad Pro" w:hAnsi="Myriad Pro"/>
          <w:kern w:val="0"/>
          <w:sz w:val="24"/>
          <w:szCs w:val="24"/>
        </w:rPr>
        <w:t xml:space="preserve"> Opal series</w:t>
      </w:r>
      <w:r w:rsidR="000A77EF">
        <w:rPr>
          <w:rFonts w:ascii="Myriad Pro" w:hAnsi="Myriad Pro"/>
          <w:kern w:val="0"/>
          <w:sz w:val="24"/>
          <w:szCs w:val="24"/>
        </w:rPr>
        <w:t xml:space="preserve">, </w:t>
      </w:r>
      <w:r w:rsidR="00E13DD0">
        <w:rPr>
          <w:rFonts w:ascii="Myriad Pro" w:hAnsi="Myriad Pro"/>
          <w:kern w:val="0"/>
          <w:sz w:val="24"/>
          <w:szCs w:val="24"/>
        </w:rPr>
        <w:t>a</w:t>
      </w:r>
      <w:r w:rsidR="00686634">
        <w:rPr>
          <w:rFonts w:ascii="Myriad Pro" w:hAnsi="Myriad Pro"/>
          <w:kern w:val="0"/>
          <w:sz w:val="24"/>
          <w:szCs w:val="24"/>
        </w:rPr>
        <w:t xml:space="preserve"> versatile platform for </w:t>
      </w:r>
      <w:r w:rsidR="00E13DD0">
        <w:rPr>
          <w:rFonts w:ascii="Myriad Pro" w:hAnsi="Myriad Pro"/>
          <w:kern w:val="0"/>
          <w:sz w:val="24"/>
          <w:szCs w:val="24"/>
        </w:rPr>
        <w:t>fixed installation</w:t>
      </w:r>
      <w:r w:rsidR="000A77EF">
        <w:rPr>
          <w:rFonts w:ascii="Myriad Pro" w:hAnsi="Myriad Pro"/>
          <w:kern w:val="0"/>
          <w:sz w:val="24"/>
          <w:szCs w:val="24"/>
        </w:rPr>
        <w:t>,</w:t>
      </w:r>
      <w:r w:rsidR="00FB1643">
        <w:rPr>
          <w:rFonts w:ascii="Myriad Pro" w:hAnsi="Myriad Pro"/>
          <w:kern w:val="0"/>
          <w:sz w:val="24"/>
          <w:szCs w:val="24"/>
        </w:rPr>
        <w:t xml:space="preserve"> as well as </w:t>
      </w:r>
      <w:r w:rsidR="00E13DD0">
        <w:rPr>
          <w:rFonts w:ascii="Myriad Pro" w:hAnsi="Myriad Pro"/>
          <w:kern w:val="0"/>
          <w:sz w:val="24"/>
          <w:szCs w:val="24"/>
        </w:rPr>
        <w:t xml:space="preserve">Graphite and Carbon MKII </w:t>
      </w:r>
      <w:r w:rsidR="00112FE3">
        <w:rPr>
          <w:rFonts w:ascii="Myriad Pro" w:hAnsi="Myriad Pro"/>
          <w:kern w:val="0"/>
          <w:sz w:val="24"/>
          <w:szCs w:val="24"/>
        </w:rPr>
        <w:t xml:space="preserve">panels intended for </w:t>
      </w:r>
      <w:r w:rsidR="00DF7231">
        <w:rPr>
          <w:rFonts w:ascii="Myriad Pro" w:hAnsi="Myriad Pro"/>
          <w:kern w:val="0"/>
          <w:sz w:val="24"/>
          <w:szCs w:val="24"/>
        </w:rPr>
        <w:t>flexible</w:t>
      </w:r>
      <w:r w:rsidR="00112FE3">
        <w:rPr>
          <w:rFonts w:ascii="Myriad Pro" w:hAnsi="Myriad Pro"/>
          <w:kern w:val="0"/>
          <w:sz w:val="24"/>
          <w:szCs w:val="24"/>
        </w:rPr>
        <w:t xml:space="preserve"> </w:t>
      </w:r>
      <w:r w:rsidR="00424D48">
        <w:rPr>
          <w:rFonts w:ascii="Myriad Pro" w:hAnsi="Myriad Pro"/>
          <w:kern w:val="0"/>
          <w:sz w:val="24"/>
          <w:szCs w:val="24"/>
        </w:rPr>
        <w:t>application</w:t>
      </w:r>
      <w:r w:rsidR="00452482">
        <w:rPr>
          <w:rFonts w:ascii="Myriad Pro" w:hAnsi="Myriad Pro"/>
          <w:kern w:val="0"/>
          <w:sz w:val="24"/>
          <w:szCs w:val="24"/>
        </w:rPr>
        <w:t xml:space="preserve"> </w:t>
      </w:r>
      <w:r w:rsidR="00C6597F">
        <w:rPr>
          <w:rFonts w:ascii="Myriad Pro" w:hAnsi="Myriad Pro"/>
          <w:kern w:val="0"/>
          <w:sz w:val="24"/>
          <w:szCs w:val="24"/>
        </w:rPr>
        <w:t>in</w:t>
      </w:r>
      <w:r w:rsidR="00452482">
        <w:rPr>
          <w:rFonts w:ascii="Myriad Pro" w:hAnsi="Myriad Pro"/>
          <w:kern w:val="0"/>
          <w:sz w:val="24"/>
          <w:szCs w:val="24"/>
        </w:rPr>
        <w:t xml:space="preserve"> the</w:t>
      </w:r>
      <w:r w:rsidR="00E13DD0">
        <w:rPr>
          <w:rFonts w:ascii="Myriad Pro" w:hAnsi="Myriad Pro"/>
          <w:kern w:val="0"/>
          <w:sz w:val="24"/>
          <w:szCs w:val="24"/>
        </w:rPr>
        <w:t xml:space="preserve"> rental </w:t>
      </w:r>
      <w:r w:rsidR="00452482">
        <w:rPr>
          <w:rFonts w:ascii="Myriad Pro" w:hAnsi="Myriad Pro"/>
          <w:kern w:val="0"/>
          <w:sz w:val="24"/>
          <w:szCs w:val="24"/>
        </w:rPr>
        <w:t>market</w:t>
      </w:r>
      <w:r w:rsidR="00E13DD0">
        <w:rPr>
          <w:rFonts w:ascii="Myriad Pro" w:hAnsi="Myriad Pro"/>
          <w:kern w:val="0"/>
          <w:sz w:val="24"/>
          <w:szCs w:val="24"/>
        </w:rPr>
        <w:t>.</w:t>
      </w:r>
    </w:p>
    <w:p w14:paraId="500875F2" w14:textId="77777777" w:rsidR="00AC4E9D" w:rsidRPr="00E13DD0" w:rsidRDefault="00AC4E9D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185E0367" w14:textId="2B8665D7" w:rsidR="00AC4E9D" w:rsidRDefault="007E02FD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 xml:space="preserve">Bringing the latest LED technology to the show, </w:t>
      </w:r>
      <w:r w:rsidR="00C30A3B">
        <w:rPr>
          <w:rFonts w:ascii="Myriad Pro" w:hAnsi="Myriad Pro"/>
          <w:kern w:val="0"/>
          <w:sz w:val="24"/>
          <w:szCs w:val="24"/>
        </w:rPr>
        <w:t xml:space="preserve">the </w:t>
      </w:r>
      <w:r>
        <w:rPr>
          <w:rFonts w:ascii="Myriad Pro" w:hAnsi="Myriad Pro"/>
          <w:kern w:val="0"/>
          <w:sz w:val="24"/>
          <w:szCs w:val="24"/>
        </w:rPr>
        <w:t xml:space="preserve">ROE Visual </w:t>
      </w:r>
      <w:r w:rsidR="00AB4452">
        <w:rPr>
          <w:rFonts w:ascii="Myriad Pro" w:hAnsi="Myriad Pro"/>
          <w:kern w:val="0"/>
          <w:sz w:val="24"/>
          <w:szCs w:val="24"/>
        </w:rPr>
        <w:t xml:space="preserve">team </w:t>
      </w:r>
      <w:r>
        <w:rPr>
          <w:rFonts w:ascii="Myriad Pro" w:hAnsi="Myriad Pro"/>
          <w:kern w:val="0"/>
          <w:sz w:val="24"/>
          <w:szCs w:val="24"/>
        </w:rPr>
        <w:t xml:space="preserve">will demonstrate the remarkable features and </w:t>
      </w:r>
      <w:r w:rsidR="00CC6E6D">
        <w:rPr>
          <w:rFonts w:ascii="Myriad Pro" w:hAnsi="Myriad Pro"/>
          <w:kern w:val="0"/>
          <w:sz w:val="24"/>
          <w:szCs w:val="24"/>
        </w:rPr>
        <w:t xml:space="preserve">uses </w:t>
      </w:r>
      <w:r>
        <w:rPr>
          <w:rFonts w:ascii="Myriad Pro" w:hAnsi="Myriad Pro"/>
          <w:kern w:val="0"/>
          <w:sz w:val="24"/>
          <w:szCs w:val="24"/>
        </w:rPr>
        <w:t xml:space="preserve">of products </w:t>
      </w:r>
      <w:r w:rsidRPr="00C15F84">
        <w:rPr>
          <w:rFonts w:ascii="Myriad Pro" w:hAnsi="Myriad Pro"/>
          <w:kern w:val="0"/>
          <w:sz w:val="24"/>
          <w:szCs w:val="24"/>
        </w:rPr>
        <w:t>at</w:t>
      </w:r>
      <w:r w:rsidRPr="00DE2493">
        <w:rPr>
          <w:rFonts w:ascii="Myriad Pro" w:hAnsi="Myriad Pro"/>
          <w:b/>
          <w:bCs/>
          <w:kern w:val="0"/>
          <w:sz w:val="24"/>
          <w:szCs w:val="24"/>
        </w:rPr>
        <w:t xml:space="preserve"> Booth #N833</w:t>
      </w:r>
      <w:r>
        <w:rPr>
          <w:rFonts w:ascii="Myriad Pro" w:hAnsi="Myriad Pro"/>
          <w:kern w:val="0"/>
          <w:sz w:val="24"/>
          <w:szCs w:val="24"/>
        </w:rPr>
        <w:t xml:space="preserve">. </w:t>
      </w:r>
      <w:r w:rsidR="00634417">
        <w:rPr>
          <w:rFonts w:ascii="Myriad Pro" w:hAnsi="Myriad Pro"/>
          <w:kern w:val="0"/>
          <w:sz w:val="24"/>
          <w:szCs w:val="24"/>
        </w:rPr>
        <w:t xml:space="preserve">Throughout the three-day </w:t>
      </w:r>
      <w:r w:rsidR="003939EF">
        <w:rPr>
          <w:rFonts w:ascii="Myriad Pro" w:hAnsi="Myriad Pro"/>
          <w:kern w:val="0"/>
          <w:sz w:val="24"/>
          <w:szCs w:val="24"/>
        </w:rPr>
        <w:t>exhibit</w:t>
      </w:r>
      <w:r w:rsidR="00634417">
        <w:rPr>
          <w:rFonts w:ascii="Myriad Pro" w:hAnsi="Myriad Pro"/>
          <w:kern w:val="0"/>
          <w:sz w:val="24"/>
          <w:szCs w:val="24"/>
        </w:rPr>
        <w:t>,</w:t>
      </w:r>
      <w:r w:rsidR="00AC4E9D">
        <w:rPr>
          <w:rFonts w:ascii="Myriad Pro" w:hAnsi="Myriad Pro"/>
          <w:kern w:val="0"/>
          <w:sz w:val="24"/>
          <w:szCs w:val="24"/>
        </w:rPr>
        <w:t xml:space="preserve"> </w:t>
      </w:r>
      <w:r w:rsidR="00634417">
        <w:rPr>
          <w:rFonts w:ascii="Myriad Pro" w:hAnsi="Myriad Pro"/>
          <w:kern w:val="0"/>
          <w:sz w:val="24"/>
          <w:szCs w:val="24"/>
        </w:rPr>
        <w:t>participants</w:t>
      </w:r>
      <w:r w:rsidR="00AC4E9D">
        <w:rPr>
          <w:rFonts w:ascii="Myriad Pro" w:hAnsi="Myriad Pro"/>
          <w:kern w:val="0"/>
          <w:sz w:val="24"/>
          <w:szCs w:val="24"/>
        </w:rPr>
        <w:t xml:space="preserve"> will </w:t>
      </w:r>
      <w:r w:rsidR="00AB4452">
        <w:rPr>
          <w:rFonts w:ascii="Myriad Pro" w:hAnsi="Myriad Pro"/>
          <w:kern w:val="0"/>
          <w:sz w:val="24"/>
          <w:szCs w:val="24"/>
        </w:rPr>
        <w:t xml:space="preserve">have </w:t>
      </w:r>
      <w:r w:rsidR="0023713D">
        <w:rPr>
          <w:rFonts w:ascii="Myriad Pro" w:hAnsi="Myriad Pro"/>
          <w:kern w:val="0"/>
          <w:sz w:val="24"/>
          <w:szCs w:val="24"/>
        </w:rPr>
        <w:t xml:space="preserve">an in-depth look at </w:t>
      </w:r>
      <w:r w:rsidR="00DE02A2">
        <w:rPr>
          <w:rFonts w:ascii="Myriad Pro" w:hAnsi="Myriad Pro"/>
          <w:kern w:val="0"/>
          <w:sz w:val="24"/>
          <w:szCs w:val="24"/>
        </w:rPr>
        <w:t xml:space="preserve">the </w:t>
      </w:r>
      <w:r w:rsidR="00AC4E9D">
        <w:rPr>
          <w:rFonts w:ascii="Myriad Pro" w:hAnsi="Myriad Pro"/>
          <w:kern w:val="0"/>
          <w:sz w:val="24"/>
          <w:szCs w:val="24"/>
        </w:rPr>
        <w:t>panels</w:t>
      </w:r>
      <w:r w:rsidR="00C95369">
        <w:rPr>
          <w:rFonts w:ascii="Myriad Pro" w:hAnsi="Myriad Pro"/>
          <w:kern w:val="0"/>
          <w:sz w:val="24"/>
          <w:szCs w:val="24"/>
        </w:rPr>
        <w:t>,</w:t>
      </w:r>
      <w:r w:rsidR="00AC4E9D">
        <w:rPr>
          <w:rFonts w:ascii="Myriad Pro" w:hAnsi="Myriad Pro"/>
          <w:kern w:val="0"/>
          <w:sz w:val="24"/>
          <w:szCs w:val="24"/>
        </w:rPr>
        <w:t xml:space="preserve"> </w:t>
      </w:r>
      <w:r w:rsidR="00B51814">
        <w:rPr>
          <w:rFonts w:ascii="Myriad Pro" w:hAnsi="Myriad Pro"/>
          <w:kern w:val="0"/>
          <w:sz w:val="24"/>
          <w:szCs w:val="24"/>
        </w:rPr>
        <w:t>learning</w:t>
      </w:r>
      <w:r w:rsidR="00634417">
        <w:rPr>
          <w:rFonts w:ascii="Myriad Pro" w:hAnsi="Myriad Pro"/>
          <w:kern w:val="0"/>
          <w:sz w:val="24"/>
          <w:szCs w:val="24"/>
        </w:rPr>
        <w:t xml:space="preserve"> how </w:t>
      </w:r>
      <w:r w:rsidR="00E97A3F">
        <w:rPr>
          <w:rFonts w:ascii="Myriad Pro" w:hAnsi="Myriad Pro"/>
          <w:kern w:val="0"/>
          <w:sz w:val="24"/>
          <w:szCs w:val="24"/>
        </w:rPr>
        <w:t xml:space="preserve">each </w:t>
      </w:r>
      <w:r w:rsidR="00634417">
        <w:rPr>
          <w:rFonts w:ascii="Myriad Pro" w:hAnsi="Myriad Pro"/>
          <w:kern w:val="0"/>
          <w:sz w:val="24"/>
          <w:szCs w:val="24"/>
        </w:rPr>
        <w:t>perform</w:t>
      </w:r>
      <w:r w:rsidR="00E97A3F">
        <w:rPr>
          <w:rFonts w:ascii="Myriad Pro" w:hAnsi="Myriad Pro"/>
          <w:kern w:val="0"/>
          <w:sz w:val="24"/>
          <w:szCs w:val="24"/>
        </w:rPr>
        <w:t>s</w:t>
      </w:r>
      <w:r w:rsidR="00634417">
        <w:rPr>
          <w:rFonts w:ascii="Myriad Pro" w:hAnsi="Myriad Pro"/>
          <w:kern w:val="0"/>
          <w:sz w:val="24"/>
          <w:szCs w:val="24"/>
        </w:rPr>
        <w:t xml:space="preserve"> </w:t>
      </w:r>
      <w:r w:rsidR="00072154">
        <w:rPr>
          <w:rFonts w:ascii="Myriad Pro" w:hAnsi="Myriad Pro"/>
          <w:kern w:val="0"/>
          <w:sz w:val="24"/>
          <w:szCs w:val="24"/>
        </w:rPr>
        <w:t xml:space="preserve">while </w:t>
      </w:r>
      <w:r w:rsidR="00634417">
        <w:rPr>
          <w:rFonts w:ascii="Myriad Pro" w:hAnsi="Myriad Pro"/>
          <w:kern w:val="0"/>
          <w:sz w:val="24"/>
          <w:szCs w:val="24"/>
        </w:rPr>
        <w:t>meet</w:t>
      </w:r>
      <w:r w:rsidR="00072154">
        <w:rPr>
          <w:rFonts w:ascii="Myriad Pro" w:hAnsi="Myriad Pro"/>
          <w:kern w:val="0"/>
          <w:sz w:val="24"/>
          <w:szCs w:val="24"/>
        </w:rPr>
        <w:t>ing</w:t>
      </w:r>
      <w:r w:rsidR="00634417">
        <w:rPr>
          <w:rFonts w:ascii="Myriad Pro" w:hAnsi="Myriad Pro"/>
          <w:kern w:val="0"/>
          <w:sz w:val="24"/>
          <w:szCs w:val="24"/>
        </w:rPr>
        <w:t xml:space="preserve"> the high expectations </w:t>
      </w:r>
      <w:r w:rsidR="0017655E">
        <w:rPr>
          <w:rFonts w:ascii="Myriad Pro" w:hAnsi="Myriad Pro"/>
          <w:kern w:val="0"/>
          <w:sz w:val="24"/>
          <w:szCs w:val="24"/>
        </w:rPr>
        <w:t>with</w:t>
      </w:r>
      <w:r w:rsidR="00634417">
        <w:rPr>
          <w:rFonts w:ascii="Myriad Pro" w:hAnsi="Myriad Pro"/>
          <w:kern w:val="0"/>
          <w:sz w:val="24"/>
          <w:szCs w:val="24"/>
        </w:rPr>
        <w:t>in the AV industry</w:t>
      </w:r>
      <w:r w:rsidR="00AC4E9D">
        <w:rPr>
          <w:rFonts w:ascii="Myriad Pro" w:hAnsi="Myriad Pro"/>
          <w:kern w:val="0"/>
          <w:sz w:val="24"/>
          <w:szCs w:val="24"/>
        </w:rPr>
        <w:t>.</w:t>
      </w:r>
    </w:p>
    <w:p w14:paraId="052E7DB8" w14:textId="77777777" w:rsidR="00634417" w:rsidRDefault="00634417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75675613" w14:textId="392725D1" w:rsidR="00AC4E9D" w:rsidRPr="00A32587" w:rsidRDefault="00634417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“We</w:t>
      </w:r>
      <w:r w:rsidR="00072154">
        <w:rPr>
          <w:rFonts w:ascii="Myriad Pro" w:hAnsi="Myriad Pro"/>
          <w:kern w:val="0"/>
          <w:sz w:val="24"/>
          <w:szCs w:val="24"/>
        </w:rPr>
        <w:t>’re</w:t>
      </w:r>
      <w:r>
        <w:rPr>
          <w:rFonts w:ascii="Myriad Pro" w:hAnsi="Myriad Pro"/>
          <w:kern w:val="0"/>
          <w:sz w:val="24"/>
          <w:szCs w:val="24"/>
        </w:rPr>
        <w:t xml:space="preserve"> </w:t>
      </w:r>
      <w:r w:rsidR="005A2296">
        <w:rPr>
          <w:rFonts w:ascii="Myriad Pro" w:hAnsi="Myriad Pro" w:hint="eastAsia"/>
          <w:kern w:val="0"/>
          <w:sz w:val="24"/>
          <w:szCs w:val="24"/>
        </w:rPr>
        <w:t>excited</w:t>
      </w:r>
      <w:r w:rsidR="004F0145">
        <w:rPr>
          <w:rFonts w:ascii="Myriad Pro" w:hAnsi="Myriad Pro"/>
          <w:kern w:val="0"/>
          <w:sz w:val="24"/>
          <w:szCs w:val="24"/>
        </w:rPr>
        <w:t xml:space="preserve"> and</w:t>
      </w:r>
      <w:r w:rsidR="0074790C">
        <w:rPr>
          <w:rFonts w:ascii="Myriad Pro" w:hAnsi="Myriad Pro"/>
          <w:kern w:val="0"/>
          <w:sz w:val="24"/>
          <w:szCs w:val="24"/>
        </w:rPr>
        <w:t xml:space="preserve"> </w:t>
      </w:r>
      <w:r w:rsidR="00497DF7">
        <w:rPr>
          <w:rFonts w:ascii="Myriad Pro" w:hAnsi="Myriad Pro"/>
          <w:kern w:val="0"/>
          <w:sz w:val="24"/>
          <w:szCs w:val="24"/>
        </w:rPr>
        <w:t xml:space="preserve">ready </w:t>
      </w:r>
      <w:r w:rsidR="0074790C">
        <w:rPr>
          <w:rFonts w:ascii="Myriad Pro" w:hAnsi="Myriad Pro"/>
          <w:kern w:val="0"/>
          <w:sz w:val="24"/>
          <w:szCs w:val="24"/>
        </w:rPr>
        <w:t xml:space="preserve">to meet </w:t>
      </w:r>
      <w:r w:rsidR="00183335">
        <w:rPr>
          <w:rFonts w:ascii="Myriad Pro" w:hAnsi="Myriad Pro"/>
          <w:kern w:val="0"/>
          <w:sz w:val="24"/>
          <w:szCs w:val="24"/>
        </w:rPr>
        <w:t xml:space="preserve">with </w:t>
      </w:r>
      <w:r w:rsidR="0074790C">
        <w:rPr>
          <w:rFonts w:ascii="Myriad Pro" w:hAnsi="Myriad Pro"/>
          <w:kern w:val="0"/>
          <w:sz w:val="24"/>
          <w:szCs w:val="24"/>
        </w:rPr>
        <w:t>our partners, clients</w:t>
      </w:r>
      <w:r w:rsidR="00FF4EDC">
        <w:rPr>
          <w:rFonts w:ascii="Myriad Pro" w:hAnsi="Myriad Pro"/>
          <w:kern w:val="0"/>
          <w:sz w:val="24"/>
          <w:szCs w:val="24"/>
        </w:rPr>
        <w:t>,</w:t>
      </w:r>
      <w:r w:rsidR="0074790C">
        <w:rPr>
          <w:rFonts w:ascii="Myriad Pro" w:hAnsi="Myriad Pro"/>
          <w:kern w:val="0"/>
          <w:sz w:val="24"/>
          <w:szCs w:val="24"/>
        </w:rPr>
        <w:t xml:space="preserve"> and friends </w:t>
      </w:r>
      <w:r w:rsidR="0023713D">
        <w:rPr>
          <w:rFonts w:ascii="Myriad Pro" w:hAnsi="Myriad Pro"/>
          <w:kern w:val="0"/>
          <w:sz w:val="24"/>
          <w:szCs w:val="24"/>
        </w:rPr>
        <w:t>on the show floor</w:t>
      </w:r>
      <w:r w:rsidR="004F0145" w:rsidRPr="004F0145">
        <w:rPr>
          <w:rFonts w:ascii="Myriad Pro" w:hAnsi="Myriad Pro"/>
          <w:kern w:val="0"/>
          <w:sz w:val="24"/>
          <w:szCs w:val="24"/>
        </w:rPr>
        <w:t xml:space="preserve"> </w:t>
      </w:r>
      <w:r w:rsidR="004F0145">
        <w:rPr>
          <w:rFonts w:ascii="Myriad Pro" w:hAnsi="Myriad Pro"/>
          <w:kern w:val="0"/>
          <w:sz w:val="24"/>
          <w:szCs w:val="24"/>
        </w:rPr>
        <w:t>o</w:t>
      </w:r>
      <w:r w:rsidR="004E1B87">
        <w:rPr>
          <w:rFonts w:ascii="Myriad Pro" w:hAnsi="Myriad Pro"/>
          <w:kern w:val="0"/>
          <w:sz w:val="24"/>
          <w:szCs w:val="24"/>
        </w:rPr>
        <w:t>f</w:t>
      </w:r>
      <w:r w:rsidR="004F0145">
        <w:rPr>
          <w:rFonts w:ascii="Myriad Pro" w:hAnsi="Myriad Pro"/>
          <w:kern w:val="0"/>
          <w:sz w:val="24"/>
          <w:szCs w:val="24"/>
        </w:rPr>
        <w:t xml:space="preserve"> </w:t>
      </w:r>
      <w:proofErr w:type="spellStart"/>
      <w:r w:rsidR="004F0145">
        <w:rPr>
          <w:rFonts w:ascii="Myriad Pro" w:hAnsi="Myriad Pro"/>
          <w:kern w:val="0"/>
          <w:sz w:val="24"/>
          <w:szCs w:val="24"/>
        </w:rPr>
        <w:t>InfoComm</w:t>
      </w:r>
      <w:proofErr w:type="spellEnd"/>
      <w:r w:rsidR="004F0145">
        <w:rPr>
          <w:rFonts w:ascii="Myriad Pro" w:hAnsi="Myriad Pro"/>
          <w:kern w:val="0"/>
          <w:sz w:val="24"/>
          <w:szCs w:val="24"/>
        </w:rPr>
        <w:t xml:space="preserve"> 2022</w:t>
      </w:r>
      <w:r w:rsidR="0074790C">
        <w:rPr>
          <w:rFonts w:ascii="Myriad Pro" w:hAnsi="Myriad Pro"/>
          <w:kern w:val="0"/>
          <w:sz w:val="24"/>
          <w:szCs w:val="24"/>
        </w:rPr>
        <w:t>. This year, ou</w:t>
      </w:r>
      <w:r w:rsidR="00C95369">
        <w:rPr>
          <w:rFonts w:ascii="Myriad Pro" w:hAnsi="Myriad Pro"/>
          <w:kern w:val="0"/>
          <w:sz w:val="24"/>
          <w:szCs w:val="24"/>
        </w:rPr>
        <w:t>r</w:t>
      </w:r>
      <w:r w:rsidR="0074790C">
        <w:rPr>
          <w:rFonts w:ascii="Myriad Pro" w:hAnsi="Myriad Pro"/>
          <w:kern w:val="0"/>
          <w:sz w:val="24"/>
          <w:szCs w:val="24"/>
        </w:rPr>
        <w:t xml:space="preserve"> team </w:t>
      </w:r>
      <w:r w:rsidR="00FF4EDC">
        <w:rPr>
          <w:rFonts w:ascii="Myriad Pro" w:hAnsi="Myriad Pro"/>
          <w:kern w:val="0"/>
          <w:sz w:val="24"/>
          <w:szCs w:val="24"/>
        </w:rPr>
        <w:t xml:space="preserve">is </w:t>
      </w:r>
      <w:r w:rsidR="0074790C">
        <w:rPr>
          <w:rFonts w:ascii="Myriad Pro" w:hAnsi="Myriad Pro"/>
          <w:kern w:val="0"/>
          <w:sz w:val="24"/>
          <w:szCs w:val="24"/>
        </w:rPr>
        <w:t>com</w:t>
      </w:r>
      <w:r w:rsidR="00FF4EDC">
        <w:rPr>
          <w:rFonts w:ascii="Myriad Pro" w:hAnsi="Myriad Pro"/>
          <w:kern w:val="0"/>
          <w:sz w:val="24"/>
          <w:szCs w:val="24"/>
        </w:rPr>
        <w:t>ing</w:t>
      </w:r>
      <w:r w:rsidR="0074790C">
        <w:rPr>
          <w:rFonts w:ascii="Myriad Pro" w:hAnsi="Myriad Pro"/>
          <w:kern w:val="0"/>
          <w:sz w:val="24"/>
          <w:szCs w:val="24"/>
        </w:rPr>
        <w:t xml:space="preserve"> with </w:t>
      </w:r>
      <w:r w:rsidR="005426AC">
        <w:rPr>
          <w:rFonts w:ascii="Myriad Pro" w:hAnsi="Myriad Pro"/>
          <w:kern w:val="0"/>
          <w:sz w:val="24"/>
          <w:szCs w:val="24"/>
        </w:rPr>
        <w:t xml:space="preserve">new applications in mind </w:t>
      </w:r>
      <w:r w:rsidR="006A443B">
        <w:rPr>
          <w:rFonts w:ascii="Myriad Pro" w:hAnsi="Myriad Pro"/>
          <w:kern w:val="0"/>
          <w:sz w:val="24"/>
          <w:szCs w:val="24"/>
        </w:rPr>
        <w:t xml:space="preserve">as we display new </w:t>
      </w:r>
      <w:r w:rsidR="003652AD">
        <w:rPr>
          <w:rFonts w:ascii="Myriad Pro" w:hAnsi="Myriad Pro"/>
          <w:kern w:val="0"/>
          <w:sz w:val="24"/>
          <w:szCs w:val="24"/>
        </w:rPr>
        <w:t>products and technology at our booth</w:t>
      </w:r>
      <w:r w:rsidR="004E1B87">
        <w:rPr>
          <w:rFonts w:ascii="Myriad Pro" w:hAnsi="Myriad Pro"/>
          <w:kern w:val="0"/>
          <w:sz w:val="24"/>
          <w:szCs w:val="24"/>
        </w:rPr>
        <w:t>,</w:t>
      </w:r>
      <w:r w:rsidR="003652AD">
        <w:rPr>
          <w:rFonts w:ascii="Myriad Pro" w:hAnsi="Myriad Pro"/>
          <w:kern w:val="0"/>
          <w:sz w:val="24"/>
          <w:szCs w:val="24"/>
        </w:rPr>
        <w:t>”</w:t>
      </w:r>
      <w:r w:rsidR="00C95369">
        <w:rPr>
          <w:rFonts w:ascii="Myriad Pro" w:hAnsi="Myriad Pro"/>
          <w:kern w:val="0"/>
          <w:sz w:val="24"/>
          <w:szCs w:val="24"/>
        </w:rPr>
        <w:t xml:space="preserve"> </w:t>
      </w:r>
      <w:r w:rsidR="003652AD" w:rsidRPr="001839A4">
        <w:rPr>
          <w:rFonts w:ascii="Myriad Pro" w:hAnsi="Myriad Pro"/>
          <w:kern w:val="0"/>
          <w:sz w:val="24"/>
          <w:szCs w:val="24"/>
        </w:rPr>
        <w:t>states Frank Montero, Managing Director of ROE Visual US.</w:t>
      </w:r>
      <w:r w:rsidR="003652AD">
        <w:rPr>
          <w:rFonts w:ascii="Myriad Pro" w:hAnsi="Myriad Pro"/>
          <w:kern w:val="0"/>
          <w:sz w:val="24"/>
          <w:szCs w:val="24"/>
        </w:rPr>
        <w:t xml:space="preserve"> “</w:t>
      </w:r>
      <w:r w:rsidR="00C95369">
        <w:rPr>
          <w:rFonts w:ascii="Myriad Pro" w:hAnsi="Myriad Pro"/>
          <w:kern w:val="0"/>
          <w:sz w:val="24"/>
          <w:szCs w:val="24"/>
        </w:rPr>
        <w:t>W</w:t>
      </w:r>
      <w:r w:rsidR="0074790C">
        <w:rPr>
          <w:rFonts w:ascii="Myriad Pro" w:hAnsi="Myriad Pro"/>
          <w:kern w:val="0"/>
          <w:sz w:val="24"/>
          <w:szCs w:val="24"/>
        </w:rPr>
        <w:t xml:space="preserve">e welcome </w:t>
      </w:r>
      <w:r w:rsidR="001B3D86">
        <w:rPr>
          <w:rFonts w:ascii="Myriad Pro" w:hAnsi="Myriad Pro"/>
          <w:kern w:val="0"/>
          <w:sz w:val="24"/>
          <w:szCs w:val="24"/>
        </w:rPr>
        <w:t>attendees of all backgrounds</w:t>
      </w:r>
      <w:r w:rsidR="0074790C">
        <w:rPr>
          <w:rFonts w:ascii="Myriad Pro" w:hAnsi="Myriad Pro"/>
          <w:kern w:val="0"/>
          <w:sz w:val="24"/>
          <w:szCs w:val="24"/>
        </w:rPr>
        <w:t xml:space="preserve"> to join us and </w:t>
      </w:r>
      <w:r w:rsidR="00E87D89">
        <w:rPr>
          <w:rFonts w:ascii="Myriad Pro" w:hAnsi="Myriad Pro"/>
          <w:kern w:val="0"/>
          <w:sz w:val="24"/>
          <w:szCs w:val="24"/>
        </w:rPr>
        <w:t>connect with our team in-depth about</w:t>
      </w:r>
      <w:r w:rsidR="0074790C">
        <w:rPr>
          <w:rFonts w:ascii="Myriad Pro" w:hAnsi="Myriad Pro"/>
          <w:kern w:val="0"/>
          <w:sz w:val="24"/>
          <w:szCs w:val="24"/>
        </w:rPr>
        <w:t xml:space="preserve"> product</w:t>
      </w:r>
      <w:r w:rsidR="00BE7496">
        <w:rPr>
          <w:rFonts w:ascii="Myriad Pro" w:hAnsi="Myriad Pro"/>
          <w:kern w:val="0"/>
          <w:sz w:val="24"/>
          <w:szCs w:val="24"/>
        </w:rPr>
        <w:t>s</w:t>
      </w:r>
      <w:r w:rsidR="0074790C">
        <w:rPr>
          <w:rFonts w:ascii="Myriad Pro" w:hAnsi="Myriad Pro"/>
          <w:kern w:val="0"/>
          <w:sz w:val="24"/>
          <w:szCs w:val="24"/>
        </w:rPr>
        <w:t>, projects</w:t>
      </w:r>
      <w:r w:rsidR="00E87D89">
        <w:rPr>
          <w:rFonts w:ascii="Myriad Pro" w:hAnsi="Myriad Pro"/>
          <w:kern w:val="0"/>
          <w:sz w:val="24"/>
          <w:szCs w:val="24"/>
        </w:rPr>
        <w:t>,</w:t>
      </w:r>
      <w:r w:rsidR="0074790C">
        <w:rPr>
          <w:rFonts w:ascii="Myriad Pro" w:hAnsi="Myriad Pro"/>
          <w:kern w:val="0"/>
          <w:sz w:val="24"/>
          <w:szCs w:val="24"/>
        </w:rPr>
        <w:t xml:space="preserve"> or </w:t>
      </w:r>
      <w:r w:rsidR="00E87D89">
        <w:rPr>
          <w:rFonts w:ascii="Myriad Pro" w:hAnsi="Myriad Pro"/>
          <w:kern w:val="0"/>
          <w:sz w:val="24"/>
          <w:szCs w:val="24"/>
        </w:rPr>
        <w:t>any questions they may have.</w:t>
      </w:r>
      <w:r>
        <w:rPr>
          <w:rFonts w:ascii="Myriad Pro" w:hAnsi="Myriad Pro"/>
          <w:kern w:val="0"/>
          <w:sz w:val="24"/>
          <w:szCs w:val="24"/>
        </w:rPr>
        <w:t>”</w:t>
      </w:r>
      <w:r w:rsidR="001839A4">
        <w:rPr>
          <w:rFonts w:ascii="Myriad Pro" w:hAnsi="Myriad Pro"/>
          <w:kern w:val="0"/>
          <w:sz w:val="24"/>
          <w:szCs w:val="24"/>
        </w:rPr>
        <w:t xml:space="preserve"> </w:t>
      </w:r>
    </w:p>
    <w:p w14:paraId="3AA8C664" w14:textId="77777777" w:rsidR="005219B2" w:rsidRPr="00C95369" w:rsidRDefault="005219B2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51972346" w14:textId="4A698E8F" w:rsidR="00176DD1" w:rsidRPr="00DE568F" w:rsidRDefault="00176DD1" w:rsidP="00BE7496">
      <w:pPr>
        <w:spacing w:line="360" w:lineRule="exact"/>
        <w:rPr>
          <w:rFonts w:ascii="Myriad Pro" w:hAnsi="Myriad Pro"/>
          <w:b/>
          <w:bCs/>
          <w:kern w:val="0"/>
          <w:sz w:val="28"/>
          <w:szCs w:val="28"/>
        </w:rPr>
      </w:pPr>
      <w:r w:rsidRPr="00DE568F">
        <w:rPr>
          <w:rFonts w:ascii="Myriad Pro" w:hAnsi="Myriad Pro"/>
          <w:b/>
          <w:bCs/>
          <w:kern w:val="0"/>
          <w:sz w:val="28"/>
          <w:szCs w:val="28"/>
        </w:rPr>
        <w:t>Product</w:t>
      </w:r>
      <w:r w:rsidR="004E1B87" w:rsidRPr="00DE568F">
        <w:rPr>
          <w:rFonts w:ascii="Myriad Pro" w:hAnsi="Myriad Pro"/>
          <w:b/>
          <w:bCs/>
          <w:kern w:val="0"/>
          <w:sz w:val="28"/>
          <w:szCs w:val="28"/>
        </w:rPr>
        <w:t>s</w:t>
      </w:r>
      <w:r w:rsidRPr="00DE568F">
        <w:rPr>
          <w:rFonts w:ascii="Myriad Pro" w:hAnsi="Myriad Pro"/>
          <w:b/>
          <w:bCs/>
          <w:kern w:val="0"/>
          <w:sz w:val="28"/>
          <w:szCs w:val="28"/>
        </w:rPr>
        <w:t xml:space="preserve"> on Display at </w:t>
      </w:r>
      <w:proofErr w:type="spellStart"/>
      <w:r w:rsidR="00A648FE" w:rsidRPr="00DE568F">
        <w:rPr>
          <w:rFonts w:ascii="Myriad Pro" w:hAnsi="Myriad Pro"/>
          <w:b/>
          <w:bCs/>
          <w:kern w:val="0"/>
          <w:sz w:val="28"/>
          <w:szCs w:val="28"/>
        </w:rPr>
        <w:t>InfoComm</w:t>
      </w:r>
      <w:proofErr w:type="spellEnd"/>
      <w:r w:rsidRPr="00DE568F">
        <w:rPr>
          <w:rFonts w:ascii="Myriad Pro" w:hAnsi="Myriad Pro"/>
          <w:b/>
          <w:bCs/>
          <w:kern w:val="0"/>
          <w:sz w:val="28"/>
          <w:szCs w:val="28"/>
        </w:rPr>
        <w:t xml:space="preserve"> 2022:</w:t>
      </w:r>
    </w:p>
    <w:p w14:paraId="1AA4AD73" w14:textId="77777777" w:rsidR="00176DD1" w:rsidRDefault="00176DD1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13DF527D" w14:textId="51D8195E" w:rsidR="00176DD1" w:rsidRDefault="00176DD1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O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>pal LED Platform</w:t>
      </w:r>
      <w:r w:rsidRPr="00176DD1">
        <w:rPr>
          <w:rFonts w:ascii="Myriad Pro" w:hAnsi="Myriad Pro"/>
          <w:kern w:val="0"/>
          <w:sz w:val="24"/>
          <w:szCs w:val="24"/>
        </w:rPr>
        <w:t>:</w:t>
      </w:r>
      <w:r w:rsidR="00195624">
        <w:rPr>
          <w:rFonts w:ascii="Myriad Pro" w:hAnsi="Myriad Pro"/>
          <w:kern w:val="0"/>
          <w:sz w:val="24"/>
          <w:szCs w:val="24"/>
        </w:rPr>
        <w:t xml:space="preserve"> </w:t>
      </w:r>
      <w:hyperlink r:id="rId10" w:history="1">
        <w:r w:rsidR="00195624" w:rsidRPr="00866FEC">
          <w:rPr>
            <w:rStyle w:val="af0"/>
            <w:rFonts w:ascii="Myriad Pro" w:hAnsi="Myriad Pro"/>
            <w:kern w:val="0"/>
            <w:sz w:val="24"/>
            <w:szCs w:val="24"/>
          </w:rPr>
          <w:t>Opal</w:t>
        </w:r>
      </w:hyperlink>
      <w:r w:rsidR="00195624" w:rsidRPr="00195624">
        <w:rPr>
          <w:rFonts w:ascii="Myriad Pro" w:hAnsi="Myriad Pro"/>
          <w:kern w:val="0"/>
          <w:sz w:val="24"/>
          <w:szCs w:val="24"/>
        </w:rPr>
        <w:t xml:space="preserve"> is a new product series for AV Integration, aiming to provide designers and clients with a creative and versatile LED platform that accommodates indoor </w:t>
      </w:r>
      <w:r w:rsidR="00195624" w:rsidRPr="00195624">
        <w:rPr>
          <w:rFonts w:ascii="Myriad Pro" w:hAnsi="Myriad Pro"/>
          <w:kern w:val="0"/>
          <w:sz w:val="24"/>
          <w:szCs w:val="24"/>
        </w:rPr>
        <w:lastRenderedPageBreak/>
        <w:t>and outdoor applications. </w:t>
      </w:r>
      <w:r w:rsidR="00195624" w:rsidRPr="00965094">
        <w:rPr>
          <w:rFonts w:ascii="Myriad Pro" w:hAnsi="Myriad Pro"/>
          <w:kern w:val="0"/>
          <w:sz w:val="24"/>
          <w:szCs w:val="24"/>
        </w:rPr>
        <w:t>Opal delivers a stunning visual display that feeds the desire to create, facilitating imaginative and extraordinary designs.</w:t>
      </w:r>
    </w:p>
    <w:p w14:paraId="511AABEF" w14:textId="55010676" w:rsidR="00965094" w:rsidRDefault="00965094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5883B464" w14:textId="0CCC117E" w:rsidR="009C4054" w:rsidRDefault="00D6068A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 w:rsidRPr="00D6068A">
        <w:rPr>
          <w:rFonts w:ascii="Myriad Pro" w:hAnsi="Myriad Pro" w:hint="eastAsia"/>
          <w:b/>
          <w:bCs/>
          <w:kern w:val="0"/>
          <w:sz w:val="24"/>
          <w:szCs w:val="24"/>
        </w:rPr>
        <w:t>Graphite</w:t>
      </w:r>
      <w:r>
        <w:rPr>
          <w:rFonts w:ascii="Myriad Pro" w:hAnsi="Myriad Pro" w:hint="eastAsia"/>
          <w:b/>
          <w:bCs/>
          <w:kern w:val="0"/>
          <w:sz w:val="24"/>
          <w:szCs w:val="24"/>
        </w:rPr>
        <w:t>:</w:t>
      </w:r>
      <w:r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9C4054">
        <w:rPr>
          <w:rFonts w:ascii="Myriad Pro" w:hAnsi="Myriad Pro"/>
          <w:kern w:val="0"/>
          <w:sz w:val="24"/>
          <w:szCs w:val="24"/>
        </w:rPr>
        <w:t>The new product</w:t>
      </w:r>
      <w:r w:rsidRPr="00D6068A">
        <w:rPr>
          <w:rFonts w:ascii="Myriad Pro" w:hAnsi="Myriad Pro"/>
          <w:kern w:val="0"/>
          <w:sz w:val="24"/>
          <w:szCs w:val="24"/>
        </w:rPr>
        <w:t xml:space="preserve"> </w:t>
      </w:r>
      <w:r w:rsidR="005219B2" w:rsidRPr="005219B2">
        <w:rPr>
          <w:rFonts w:ascii="Myriad Pro" w:hAnsi="Myriad Pro"/>
          <w:kern w:val="0"/>
          <w:sz w:val="24"/>
          <w:szCs w:val="24"/>
        </w:rPr>
        <w:t xml:space="preserve">offers a durable yet lightweight LED solution that provides quick installation through its intuitive smart-lock system. </w:t>
      </w:r>
      <w:hyperlink r:id="rId11" w:history="1">
        <w:r w:rsidR="005219B2" w:rsidRPr="00866FEC">
          <w:rPr>
            <w:rStyle w:val="af0"/>
            <w:rFonts w:ascii="Myriad Pro" w:hAnsi="Myriad Pro"/>
            <w:kern w:val="0"/>
            <w:sz w:val="24"/>
            <w:szCs w:val="24"/>
          </w:rPr>
          <w:t>Graphite</w:t>
        </w:r>
      </w:hyperlink>
      <w:r w:rsidR="005219B2" w:rsidRPr="005219B2">
        <w:rPr>
          <w:rFonts w:ascii="Myriad Pro" w:hAnsi="Myriad Pro"/>
          <w:kern w:val="0"/>
          <w:sz w:val="24"/>
          <w:szCs w:val="24"/>
        </w:rPr>
        <w:t xml:space="preserve"> is ideal for building large LED walls and ceilings fast and efficiently.</w:t>
      </w:r>
    </w:p>
    <w:p w14:paraId="554929AA" w14:textId="77777777" w:rsidR="00E23FA5" w:rsidRDefault="00E23FA5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11D9AB52" w14:textId="64774D7A" w:rsidR="005C412C" w:rsidRPr="005C412C" w:rsidRDefault="00E23FA5" w:rsidP="005C412C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 w:rsidRPr="00424988">
        <w:rPr>
          <w:rFonts w:ascii="Myriad Pro" w:hAnsi="Myriad Pro" w:hint="eastAsia"/>
          <w:b/>
          <w:bCs/>
          <w:kern w:val="0"/>
          <w:sz w:val="24"/>
          <w:szCs w:val="24"/>
        </w:rPr>
        <w:t>C</w:t>
      </w:r>
      <w:r w:rsidRPr="00424988">
        <w:rPr>
          <w:rFonts w:ascii="Myriad Pro" w:hAnsi="Myriad Pro"/>
          <w:b/>
          <w:bCs/>
          <w:kern w:val="0"/>
          <w:sz w:val="24"/>
          <w:szCs w:val="24"/>
        </w:rPr>
        <w:t>arbon MKII</w:t>
      </w:r>
      <w:r w:rsidR="00EA5C80">
        <w:rPr>
          <w:rFonts w:ascii="Myriad Pro" w:hAnsi="Myriad Pro"/>
          <w:b/>
          <w:bCs/>
          <w:kern w:val="0"/>
          <w:sz w:val="24"/>
          <w:szCs w:val="24"/>
        </w:rPr>
        <w:t xml:space="preserve"> (C</w:t>
      </w:r>
      <w:r w:rsidR="00EA5C80" w:rsidRPr="00EA5C80">
        <w:rPr>
          <w:rFonts w:ascii="Myriad Pro" w:hAnsi="Myriad Pro"/>
          <w:b/>
          <w:bCs/>
          <w:kern w:val="0"/>
          <w:sz w:val="24"/>
          <w:szCs w:val="24"/>
        </w:rPr>
        <w:t xml:space="preserve">oming </w:t>
      </w:r>
      <w:r w:rsidR="00EA5C80">
        <w:rPr>
          <w:rFonts w:ascii="Myriad Pro" w:hAnsi="Myriad Pro"/>
          <w:b/>
          <w:bCs/>
          <w:kern w:val="0"/>
          <w:sz w:val="24"/>
          <w:szCs w:val="24"/>
        </w:rPr>
        <w:t>s</w:t>
      </w:r>
      <w:r w:rsidR="00EA5C80" w:rsidRPr="00EA5C80">
        <w:rPr>
          <w:rFonts w:ascii="Myriad Pro" w:hAnsi="Myriad Pro"/>
          <w:b/>
          <w:bCs/>
          <w:kern w:val="0"/>
          <w:sz w:val="24"/>
          <w:szCs w:val="24"/>
        </w:rPr>
        <w:t>oon</w:t>
      </w:r>
      <w:r w:rsidR="00EA5C80">
        <w:rPr>
          <w:rFonts w:ascii="Myriad Pro" w:hAnsi="Myriad Pro"/>
          <w:b/>
          <w:bCs/>
          <w:kern w:val="0"/>
          <w:sz w:val="24"/>
          <w:szCs w:val="24"/>
        </w:rPr>
        <w:t>)</w:t>
      </w:r>
      <w:r>
        <w:rPr>
          <w:rFonts w:ascii="Myriad Pro" w:hAnsi="Myriad Pro"/>
          <w:kern w:val="0"/>
          <w:sz w:val="24"/>
          <w:szCs w:val="24"/>
        </w:rPr>
        <w:t xml:space="preserve">: </w:t>
      </w:r>
      <w:r w:rsidR="005C412C" w:rsidRPr="005C412C">
        <w:rPr>
          <w:rFonts w:ascii="Myriad Pro" w:hAnsi="Myriad Pro"/>
          <w:kern w:val="0"/>
          <w:sz w:val="24"/>
          <w:szCs w:val="24"/>
        </w:rPr>
        <w:t xml:space="preserve">The launch of the Carbon </w:t>
      </w:r>
      <w:proofErr w:type="spellStart"/>
      <w:r w:rsidR="005C412C" w:rsidRPr="005C412C">
        <w:rPr>
          <w:rFonts w:ascii="Myriad Pro" w:hAnsi="Myriad Pro"/>
          <w:kern w:val="0"/>
          <w:sz w:val="24"/>
          <w:szCs w:val="24"/>
        </w:rPr>
        <w:t>MarkII</w:t>
      </w:r>
      <w:proofErr w:type="spellEnd"/>
      <w:r w:rsidR="005C412C" w:rsidRPr="005C412C">
        <w:rPr>
          <w:rFonts w:ascii="Myriad Pro" w:hAnsi="Myriad Pro"/>
          <w:kern w:val="0"/>
          <w:sz w:val="24"/>
          <w:szCs w:val="24"/>
        </w:rPr>
        <w:t xml:space="preserve"> series supplies a new lightweight LED solution for the outdoor rental market, offering a thin, yet solid structure. Carbon M</w:t>
      </w:r>
      <w:r w:rsidR="00D26DF4">
        <w:rPr>
          <w:rFonts w:ascii="Myriad Pro" w:hAnsi="Myriad Pro"/>
          <w:kern w:val="0"/>
          <w:sz w:val="24"/>
          <w:szCs w:val="24"/>
        </w:rPr>
        <w:t>K</w:t>
      </w:r>
      <w:r w:rsidR="005C412C" w:rsidRPr="005C412C">
        <w:rPr>
          <w:rFonts w:ascii="Myriad Pro" w:hAnsi="Myriad Pro"/>
          <w:kern w:val="0"/>
          <w:sz w:val="24"/>
          <w:szCs w:val="24"/>
        </w:rPr>
        <w:t>II is ideal for building large LED walls and ceilings for outdoor concerts or events.</w:t>
      </w:r>
    </w:p>
    <w:p w14:paraId="6FD153FA" w14:textId="77777777" w:rsidR="00D6068A" w:rsidRDefault="00D6068A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7C0C5EDA" w14:textId="023F80A7" w:rsidR="00176DD1" w:rsidRDefault="00176DD1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>lack Pearl BP2V2</w:t>
      </w:r>
      <w:r>
        <w:rPr>
          <w:rFonts w:ascii="Myriad Pro" w:hAnsi="Myriad Pro"/>
          <w:kern w:val="0"/>
          <w:sz w:val="24"/>
          <w:szCs w:val="24"/>
        </w:rPr>
        <w:t>:</w:t>
      </w:r>
      <w:r w:rsidR="00965094">
        <w:rPr>
          <w:rFonts w:ascii="Myriad Pro" w:hAnsi="Myriad Pro"/>
          <w:kern w:val="0"/>
          <w:sz w:val="24"/>
          <w:szCs w:val="24"/>
        </w:rPr>
        <w:t xml:space="preserve"> </w:t>
      </w:r>
      <w:r w:rsidR="001E5B71" w:rsidRPr="001E5B71">
        <w:rPr>
          <w:rFonts w:ascii="Myriad Pro" w:hAnsi="Myriad Pro"/>
          <w:kern w:val="0"/>
          <w:sz w:val="24"/>
          <w:szCs w:val="24"/>
        </w:rPr>
        <w:t xml:space="preserve">The </w:t>
      </w:r>
      <w:hyperlink r:id="rId12" w:history="1">
        <w:r w:rsidR="001E5B71" w:rsidRPr="00866FEC">
          <w:rPr>
            <w:rStyle w:val="af0"/>
            <w:rFonts w:ascii="Myriad Pro" w:hAnsi="Myriad Pro"/>
            <w:kern w:val="0"/>
            <w:sz w:val="24"/>
            <w:szCs w:val="24"/>
          </w:rPr>
          <w:t>BP2V2</w:t>
        </w:r>
      </w:hyperlink>
      <w:r w:rsidR="001E5B71" w:rsidRPr="001E5B71">
        <w:rPr>
          <w:rFonts w:ascii="Myriad Pro" w:hAnsi="Myriad Pro"/>
          <w:kern w:val="0"/>
          <w:sz w:val="24"/>
          <w:szCs w:val="24"/>
        </w:rPr>
        <w:t xml:space="preserve"> offers the trusted performance of the Black Pearl BP2 in an updated version with high-speed components and true-to-content color representation. It results in an identical, perfect on-camera performance as the BP2, adding </w:t>
      </w:r>
      <w:r w:rsidR="006A03F9">
        <w:rPr>
          <w:rFonts w:ascii="Myriad Pro" w:hAnsi="Myriad Pro"/>
          <w:kern w:val="0"/>
          <w:sz w:val="24"/>
          <w:szCs w:val="24"/>
        </w:rPr>
        <w:t>a vastly improved</w:t>
      </w:r>
      <w:r w:rsidR="001E5B71" w:rsidRPr="001E5B71">
        <w:rPr>
          <w:rFonts w:ascii="Myriad Pro" w:hAnsi="Myriad Pro"/>
          <w:kern w:val="0"/>
          <w:sz w:val="24"/>
          <w:szCs w:val="24"/>
        </w:rPr>
        <w:t xml:space="preserve"> camera setup and handling. Its in-camera performance is unrivaled, ideal for film applications.</w:t>
      </w:r>
    </w:p>
    <w:p w14:paraId="70C56F8B" w14:textId="6155115E" w:rsidR="00176DD1" w:rsidRDefault="00176DD1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08DC3D84" w14:textId="382E5E90" w:rsidR="005219B2" w:rsidRPr="005219B2" w:rsidRDefault="00176DD1" w:rsidP="006A7897">
      <w:pPr>
        <w:spacing w:line="360" w:lineRule="exact"/>
        <w:rPr>
          <w:rFonts w:ascii="Open Sans" w:eastAsiaTheme="minorEastAsia" w:hAnsi="Open Sans" w:cs="Open Sans"/>
          <w:sz w:val="24"/>
          <w:szCs w:val="24"/>
        </w:rPr>
      </w:pP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 xml:space="preserve">lack </w:t>
      </w: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Marble</w:t>
      </w:r>
      <w:r w:rsidRPr="00176DD1">
        <w:rPr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Pr="00176DD1">
        <w:rPr>
          <w:rFonts w:ascii="Myriad Pro" w:hAnsi="Myriad Pro" w:hint="eastAsia"/>
          <w:b/>
          <w:bCs/>
          <w:kern w:val="0"/>
          <w:sz w:val="24"/>
          <w:szCs w:val="24"/>
        </w:rPr>
        <w:t>BM4</w:t>
      </w:r>
      <w:r>
        <w:rPr>
          <w:rFonts w:ascii="Myriad Pro" w:hAnsi="Myriad Pro" w:hint="eastAsia"/>
          <w:kern w:val="0"/>
          <w:sz w:val="24"/>
          <w:szCs w:val="24"/>
        </w:rPr>
        <w:t>:</w:t>
      </w:r>
      <w:r w:rsidR="008F35BA" w:rsidRPr="008F35BA">
        <w:rPr>
          <w:rFonts w:ascii="Arial" w:hAnsi="Arial" w:cs="Arial"/>
          <w:color w:val="121212"/>
          <w:shd w:val="clear" w:color="auto" w:fill="FFFFFF"/>
        </w:rPr>
        <w:t xml:space="preserve"> </w:t>
      </w:r>
      <w:r w:rsidR="005219B2">
        <w:rPr>
          <w:rFonts w:ascii="Myriad Pro" w:hAnsi="Myriad Pro"/>
          <w:kern w:val="0"/>
          <w:sz w:val="24"/>
          <w:szCs w:val="24"/>
        </w:rPr>
        <w:t>The</w:t>
      </w:r>
      <w:r w:rsidR="008F35BA" w:rsidRPr="001E5B71">
        <w:rPr>
          <w:rFonts w:ascii="Myriad Pro" w:hAnsi="Myriad Pro"/>
          <w:kern w:val="0"/>
          <w:sz w:val="24"/>
          <w:szCs w:val="24"/>
        </w:rPr>
        <w:t xml:space="preserve"> Red Dot award-winning </w:t>
      </w:r>
      <w:hyperlink r:id="rId13" w:history="1">
        <w:r w:rsidR="008F35BA" w:rsidRPr="00866FEC">
          <w:rPr>
            <w:rStyle w:val="af0"/>
            <w:rFonts w:ascii="Myriad Pro" w:hAnsi="Myriad Pro"/>
            <w:kern w:val="0"/>
            <w:sz w:val="24"/>
            <w:szCs w:val="24"/>
          </w:rPr>
          <w:t>Black Marble LED floor panel</w:t>
        </w:r>
      </w:hyperlink>
      <w:r w:rsidR="008F35BA" w:rsidRPr="001E5B71">
        <w:rPr>
          <w:rFonts w:ascii="Myriad Pro" w:hAnsi="Myriad Pro"/>
          <w:kern w:val="0"/>
          <w:sz w:val="24"/>
          <w:szCs w:val="24"/>
        </w:rPr>
        <w:t xml:space="preserve"> brings creativity to your feet. Available with a high-contrast glass</w:t>
      </w:r>
      <w:r w:rsidR="000B3954">
        <w:rPr>
          <w:rFonts w:ascii="Myriad Pro" w:hAnsi="Myriad Pro"/>
          <w:kern w:val="0"/>
          <w:sz w:val="24"/>
          <w:szCs w:val="24"/>
        </w:rPr>
        <w:t xml:space="preserve">, </w:t>
      </w:r>
      <w:r w:rsidR="008F35BA" w:rsidRPr="001E5B71">
        <w:rPr>
          <w:rFonts w:ascii="Myriad Pro" w:hAnsi="Myriad Pro"/>
          <w:kern w:val="0"/>
          <w:sz w:val="24"/>
          <w:szCs w:val="24"/>
        </w:rPr>
        <w:t>matte</w:t>
      </w:r>
      <w:r w:rsidR="000B3954">
        <w:rPr>
          <w:rFonts w:ascii="Myriad Pro" w:hAnsi="Myriad Pro"/>
          <w:kern w:val="0"/>
          <w:sz w:val="24"/>
          <w:szCs w:val="24"/>
        </w:rPr>
        <w:t>,</w:t>
      </w:r>
      <w:r w:rsidR="008F35BA" w:rsidRPr="001E5B71">
        <w:rPr>
          <w:rFonts w:ascii="Myriad Pro" w:hAnsi="Myriad Pro"/>
          <w:kern w:val="0"/>
          <w:sz w:val="24"/>
          <w:szCs w:val="24"/>
        </w:rPr>
        <w:t xml:space="preserve"> or mirror finish, these floor panels are suited for a wide range of creative uses</w:t>
      </w:r>
      <w:r w:rsidR="008415D5">
        <w:rPr>
          <w:rFonts w:ascii="Myriad Pro" w:hAnsi="Myriad Pro"/>
          <w:kern w:val="0"/>
          <w:sz w:val="24"/>
          <w:szCs w:val="24"/>
        </w:rPr>
        <w:t>.</w:t>
      </w:r>
      <w:r w:rsidR="005219B2" w:rsidRPr="005219B2">
        <w:rPr>
          <w:rFonts w:ascii="Myriad Pro" w:hAnsi="Myriad Pro"/>
          <w:kern w:val="0"/>
          <w:sz w:val="24"/>
          <w:szCs w:val="24"/>
        </w:rPr>
        <w:t xml:space="preserve"> </w:t>
      </w:r>
    </w:p>
    <w:p w14:paraId="2DC68CE4" w14:textId="77777777" w:rsidR="005219B2" w:rsidRDefault="005219B2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5323A96F" w14:textId="18CDC1A0" w:rsidR="00057EC0" w:rsidRDefault="008415D5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kern w:val="0"/>
          <w:sz w:val="24"/>
          <w:szCs w:val="24"/>
        </w:rPr>
        <w:t>The team at ROE Visual is ready</w:t>
      </w:r>
      <w:r w:rsidR="00293D19">
        <w:rPr>
          <w:rFonts w:ascii="Myriad Pro" w:hAnsi="Myriad Pro"/>
          <w:kern w:val="0"/>
          <w:sz w:val="24"/>
          <w:szCs w:val="24"/>
        </w:rPr>
        <w:t xml:space="preserve"> to meet you </w:t>
      </w:r>
      <w:r w:rsidR="000861E8">
        <w:rPr>
          <w:rFonts w:ascii="Myriad Pro" w:hAnsi="Myriad Pro"/>
          <w:kern w:val="0"/>
          <w:sz w:val="24"/>
          <w:szCs w:val="24"/>
        </w:rPr>
        <w:t>in person</w:t>
      </w:r>
      <w:r w:rsidR="00FD70DC">
        <w:rPr>
          <w:rFonts w:ascii="Myriad Pro" w:hAnsi="Myriad Pro"/>
          <w:kern w:val="0"/>
          <w:sz w:val="24"/>
          <w:szCs w:val="24"/>
        </w:rPr>
        <w:t xml:space="preserve"> in Las Vegas</w:t>
      </w:r>
      <w:r w:rsidR="00057EC0">
        <w:rPr>
          <w:rFonts w:ascii="Myriad Pro" w:hAnsi="Myriad Pro"/>
          <w:kern w:val="0"/>
          <w:sz w:val="24"/>
          <w:szCs w:val="24"/>
        </w:rPr>
        <w:t>!</w:t>
      </w:r>
      <w:r w:rsidR="00FD70DC">
        <w:rPr>
          <w:rFonts w:ascii="Myriad Pro" w:hAnsi="Myriad Pro"/>
          <w:kern w:val="0"/>
          <w:sz w:val="24"/>
          <w:szCs w:val="24"/>
        </w:rPr>
        <w:t xml:space="preserve"> </w:t>
      </w:r>
      <w:r w:rsidR="00F8170D">
        <w:rPr>
          <w:rFonts w:ascii="Myriad Pro" w:hAnsi="Myriad Pro"/>
          <w:kern w:val="0"/>
          <w:sz w:val="24"/>
          <w:szCs w:val="24"/>
        </w:rPr>
        <w:t>C</w:t>
      </w:r>
      <w:r w:rsidR="00273460">
        <w:rPr>
          <w:rFonts w:ascii="Myriad Pro" w:hAnsi="Myriad Pro"/>
          <w:kern w:val="0"/>
          <w:sz w:val="24"/>
          <w:szCs w:val="24"/>
        </w:rPr>
        <w:t xml:space="preserve">onnect with the team before, during, or after the show to </w:t>
      </w:r>
      <w:r w:rsidR="00184E4F">
        <w:rPr>
          <w:rFonts w:ascii="Myriad Pro" w:hAnsi="Myriad Pro"/>
          <w:kern w:val="0"/>
          <w:sz w:val="24"/>
          <w:szCs w:val="24"/>
        </w:rPr>
        <w:t>discuss any inquiries</w:t>
      </w:r>
      <w:r w:rsidR="00F51712">
        <w:rPr>
          <w:rFonts w:ascii="Myriad Pro" w:hAnsi="Myriad Pro"/>
          <w:kern w:val="0"/>
          <w:sz w:val="24"/>
          <w:szCs w:val="24"/>
        </w:rPr>
        <w:t xml:space="preserve"> </w:t>
      </w:r>
      <w:r w:rsidR="00184E4F">
        <w:rPr>
          <w:rFonts w:ascii="Myriad Pro" w:hAnsi="Myriad Pro"/>
          <w:kern w:val="0"/>
          <w:sz w:val="24"/>
          <w:szCs w:val="24"/>
        </w:rPr>
        <w:t>or</w:t>
      </w:r>
      <w:r w:rsidR="00F51712">
        <w:rPr>
          <w:rFonts w:ascii="Myriad Pro" w:hAnsi="Myriad Pro"/>
          <w:kern w:val="0"/>
          <w:sz w:val="24"/>
          <w:szCs w:val="24"/>
        </w:rPr>
        <w:t xml:space="preserve"> discover the latest in LED technology</w:t>
      </w:r>
      <w:r w:rsidR="00F8170D">
        <w:rPr>
          <w:rFonts w:ascii="Myriad Pro" w:hAnsi="Myriad Pro"/>
          <w:kern w:val="0"/>
          <w:sz w:val="24"/>
          <w:szCs w:val="24"/>
        </w:rPr>
        <w:t>.</w:t>
      </w:r>
      <w:r w:rsidR="00057EC0">
        <w:rPr>
          <w:rFonts w:ascii="Myriad Pro" w:hAnsi="Myriad Pro"/>
          <w:kern w:val="0"/>
          <w:sz w:val="24"/>
          <w:szCs w:val="24"/>
        </w:rPr>
        <w:t xml:space="preserve"> </w:t>
      </w:r>
    </w:p>
    <w:p w14:paraId="218E180B" w14:textId="77777777" w:rsidR="00057EC0" w:rsidRDefault="00057EC0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</w:p>
    <w:p w14:paraId="70025A8F" w14:textId="2889D877" w:rsidR="00057EC0" w:rsidRPr="00DE2493" w:rsidRDefault="00E907AE" w:rsidP="00A32587">
      <w:pPr>
        <w:spacing w:line="360" w:lineRule="exact"/>
        <w:jc w:val="center"/>
        <w:rPr>
          <w:rFonts w:ascii="Myriad Pro" w:hAnsi="Myriad Pro"/>
          <w:b/>
          <w:bCs/>
          <w:kern w:val="0"/>
          <w:sz w:val="24"/>
          <w:szCs w:val="24"/>
        </w:rPr>
      </w:pPr>
      <w:r w:rsidRPr="00DE2493">
        <w:rPr>
          <w:rFonts w:ascii="Myriad Pro" w:hAnsi="Myriad Pro" w:hint="eastAsia"/>
          <w:b/>
          <w:bCs/>
          <w:kern w:val="0"/>
          <w:sz w:val="24"/>
          <w:szCs w:val="24"/>
        </w:rPr>
        <w:t>Join</w:t>
      </w:r>
      <w:r w:rsidRPr="00DE2493">
        <w:rPr>
          <w:rFonts w:ascii="Myriad Pro" w:hAnsi="Myriad Pro"/>
          <w:b/>
          <w:bCs/>
          <w:kern w:val="0"/>
          <w:sz w:val="24"/>
          <w:szCs w:val="24"/>
        </w:rPr>
        <w:t xml:space="preserve"> ROE Visual at Booth </w:t>
      </w:r>
      <w:r w:rsidR="00DE2493" w:rsidRPr="00DE2493">
        <w:rPr>
          <w:rFonts w:ascii="Myriad Pro" w:hAnsi="Myriad Pro"/>
          <w:b/>
          <w:bCs/>
          <w:kern w:val="0"/>
          <w:sz w:val="24"/>
          <w:szCs w:val="24"/>
        </w:rPr>
        <w:t>#N833</w:t>
      </w:r>
    </w:p>
    <w:p w14:paraId="177FBD0F" w14:textId="21EB19A2" w:rsidR="00293D19" w:rsidRPr="00DE2493" w:rsidRDefault="00057EC0" w:rsidP="006A7897">
      <w:pPr>
        <w:spacing w:line="360" w:lineRule="exact"/>
        <w:jc w:val="center"/>
        <w:rPr>
          <w:rFonts w:ascii="Myriad Pro" w:hAnsi="Myriad Pro"/>
          <w:b/>
          <w:bCs/>
          <w:kern w:val="0"/>
          <w:sz w:val="24"/>
          <w:szCs w:val="24"/>
        </w:rPr>
      </w:pPr>
      <w:r w:rsidRPr="00DE2493">
        <w:rPr>
          <w:rFonts w:ascii="Myriad Pro" w:hAnsi="Myriad Pro"/>
          <w:b/>
          <w:bCs/>
          <w:kern w:val="0"/>
          <w:sz w:val="24"/>
          <w:szCs w:val="24"/>
        </w:rPr>
        <w:t xml:space="preserve">VIP code: </w:t>
      </w:r>
      <w:r w:rsidR="00DE2493" w:rsidRPr="00DE2493">
        <w:rPr>
          <w:rFonts w:ascii="Myriad Pro" w:hAnsi="Myriad Pro"/>
          <w:b/>
          <w:bCs/>
          <w:kern w:val="0"/>
          <w:sz w:val="24"/>
          <w:szCs w:val="24"/>
        </w:rPr>
        <w:t>ROE262</w:t>
      </w:r>
    </w:p>
    <w:p w14:paraId="3DCD8757" w14:textId="4CF5DDDB" w:rsidR="00057EC0" w:rsidRPr="00DE2493" w:rsidRDefault="00DE2493" w:rsidP="006A7897">
      <w:pPr>
        <w:spacing w:line="360" w:lineRule="exact"/>
        <w:jc w:val="center"/>
        <w:rPr>
          <w:rStyle w:val="af0"/>
          <w:rFonts w:ascii="Myriad Pro" w:hAnsi="Myriad Pro"/>
          <w:b/>
          <w:bCs/>
          <w:kern w:val="0"/>
          <w:sz w:val="24"/>
          <w:szCs w:val="24"/>
        </w:rPr>
      </w:pPr>
      <w:r>
        <w:rPr>
          <w:rFonts w:ascii="Myriad Pro" w:hAnsi="Myriad Pro"/>
          <w:b/>
          <w:bCs/>
          <w:kern w:val="0"/>
          <w:sz w:val="24"/>
          <w:szCs w:val="24"/>
        </w:rPr>
        <w:fldChar w:fldCharType="begin"/>
      </w:r>
      <w:r>
        <w:rPr>
          <w:rFonts w:ascii="Myriad Pro" w:hAnsi="Myriad Pro"/>
          <w:b/>
          <w:bCs/>
          <w:kern w:val="0"/>
          <w:sz w:val="24"/>
          <w:szCs w:val="24"/>
        </w:rPr>
        <w:instrText xml:space="preserve"> </w:instrText>
      </w:r>
      <w:r>
        <w:rPr>
          <w:rFonts w:ascii="Myriad Pro" w:hAnsi="Myriad Pro" w:hint="eastAsia"/>
          <w:b/>
          <w:bCs/>
          <w:kern w:val="0"/>
          <w:sz w:val="24"/>
          <w:szCs w:val="24"/>
        </w:rPr>
        <w:instrText>HYPERLINK "https://www.roevisual.com/en/news-and-events/events/infocomm-2022-las-vegas-us"</w:instrText>
      </w:r>
      <w:r>
        <w:rPr>
          <w:rFonts w:ascii="Myriad Pro" w:hAnsi="Myriad Pro"/>
          <w:b/>
          <w:bCs/>
          <w:kern w:val="0"/>
          <w:sz w:val="24"/>
          <w:szCs w:val="24"/>
        </w:rPr>
        <w:instrText xml:space="preserve"> </w:instrText>
      </w:r>
      <w:r>
        <w:rPr>
          <w:rFonts w:ascii="Myriad Pro" w:hAnsi="Myriad Pro"/>
          <w:b/>
          <w:bCs/>
          <w:kern w:val="0"/>
          <w:sz w:val="24"/>
          <w:szCs w:val="24"/>
        </w:rPr>
        <w:fldChar w:fldCharType="separate"/>
      </w:r>
      <w:r w:rsidR="00057EC0" w:rsidRPr="00DE2493">
        <w:rPr>
          <w:rStyle w:val="af0"/>
          <w:rFonts w:ascii="Myriad Pro" w:hAnsi="Myriad Pro" w:hint="eastAsia"/>
          <w:b/>
          <w:bCs/>
          <w:kern w:val="0"/>
          <w:sz w:val="24"/>
          <w:szCs w:val="24"/>
        </w:rPr>
        <w:t>Register</w:t>
      </w:r>
      <w:r w:rsidR="00057EC0" w:rsidRPr="00DE2493">
        <w:rPr>
          <w:rStyle w:val="af0"/>
          <w:rFonts w:ascii="Myriad Pro" w:hAnsi="Myriad Pro"/>
          <w:b/>
          <w:bCs/>
          <w:kern w:val="0"/>
          <w:sz w:val="24"/>
          <w:szCs w:val="24"/>
        </w:rPr>
        <w:t xml:space="preserve"> </w:t>
      </w:r>
      <w:r w:rsidR="00057EC0" w:rsidRPr="00DE2493">
        <w:rPr>
          <w:rStyle w:val="af0"/>
          <w:rFonts w:ascii="Myriad Pro" w:hAnsi="Myriad Pro" w:hint="eastAsia"/>
          <w:b/>
          <w:bCs/>
          <w:kern w:val="0"/>
          <w:sz w:val="24"/>
          <w:szCs w:val="24"/>
        </w:rPr>
        <w:t>Here</w:t>
      </w:r>
    </w:p>
    <w:bookmarkEnd w:id="0"/>
    <w:bookmarkEnd w:id="1"/>
    <w:bookmarkEnd w:id="2"/>
    <w:bookmarkEnd w:id="3"/>
    <w:bookmarkEnd w:id="4"/>
    <w:bookmarkEnd w:id="5"/>
    <w:bookmarkEnd w:id="6"/>
    <w:p w14:paraId="13EC914A" w14:textId="456F6AAC" w:rsidR="00A96DDD" w:rsidRPr="00FD081C" w:rsidRDefault="00DE2493" w:rsidP="006A7897">
      <w:pPr>
        <w:spacing w:line="360" w:lineRule="exact"/>
        <w:rPr>
          <w:rFonts w:ascii="Myriad Pro" w:hAnsi="Myriad Pro"/>
          <w:kern w:val="0"/>
          <w:sz w:val="24"/>
          <w:szCs w:val="24"/>
        </w:rPr>
      </w:pPr>
      <w:r>
        <w:rPr>
          <w:rFonts w:ascii="Myriad Pro" w:hAnsi="Myriad Pro"/>
          <w:b/>
          <w:bCs/>
          <w:kern w:val="0"/>
          <w:sz w:val="24"/>
          <w:szCs w:val="24"/>
        </w:rPr>
        <w:fldChar w:fldCharType="end"/>
      </w:r>
    </w:p>
    <w:sectPr w:rsidR="00A96DDD" w:rsidRPr="00FD081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52B8" w14:textId="77777777" w:rsidR="00444D17" w:rsidRDefault="00444D17">
      <w:r>
        <w:separator/>
      </w:r>
    </w:p>
  </w:endnote>
  <w:endnote w:type="continuationSeparator" w:id="0">
    <w:p w14:paraId="27781B1C" w14:textId="77777777" w:rsidR="00444D17" w:rsidRDefault="0044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riad Pro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85727" w14:textId="77777777" w:rsidR="006E2B00" w:rsidRDefault="006E2B0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Hyperlink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 xml:space="preserve">Industrial Park, </w:t>
    </w:r>
    <w:proofErr w:type="spellStart"/>
    <w:r>
      <w:rPr>
        <w:rFonts w:hint="eastAsia"/>
        <w:sz w:val="18"/>
        <w:szCs w:val="18"/>
      </w:rPr>
      <w:t>Baoan</w:t>
    </w:r>
    <w:proofErr w:type="spellEnd"/>
    <w:r>
      <w:rPr>
        <w:rFonts w:hint="eastAsia"/>
        <w:sz w:val="18"/>
        <w:szCs w:val="18"/>
      </w:rPr>
      <w:t>, Shenzhen, China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A3E72" w14:textId="77777777" w:rsidR="006E2B00" w:rsidRDefault="006E2B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87A55" w14:textId="77777777" w:rsidR="00444D17" w:rsidRDefault="00444D17">
      <w:r>
        <w:separator/>
      </w:r>
    </w:p>
  </w:footnote>
  <w:footnote w:type="continuationSeparator" w:id="0">
    <w:p w14:paraId="0F44C24D" w14:textId="77777777" w:rsidR="00444D17" w:rsidRDefault="00444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5FC" w14:textId="77777777" w:rsidR="006E2B00" w:rsidRDefault="006E2B0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79A31" w14:textId="77777777" w:rsidR="006E2B00" w:rsidRDefault="006E2B0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F2"/>
    <w:multiLevelType w:val="hybridMultilevel"/>
    <w:tmpl w:val="082E357A"/>
    <w:lvl w:ilvl="0" w:tplc="5F1C14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132887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ecilia">
    <w15:presenceInfo w15:providerId="None" w15:userId="Cecil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381"/>
    <w:rsid w:val="000035DE"/>
    <w:rsid w:val="00032765"/>
    <w:rsid w:val="0003510C"/>
    <w:rsid w:val="00036AC8"/>
    <w:rsid w:val="00040ABA"/>
    <w:rsid w:val="000424CC"/>
    <w:rsid w:val="000433BE"/>
    <w:rsid w:val="00046AAF"/>
    <w:rsid w:val="0004775A"/>
    <w:rsid w:val="00047A7B"/>
    <w:rsid w:val="000540F2"/>
    <w:rsid w:val="00054886"/>
    <w:rsid w:val="000555AA"/>
    <w:rsid w:val="000557B8"/>
    <w:rsid w:val="00056203"/>
    <w:rsid w:val="00057895"/>
    <w:rsid w:val="00057E0F"/>
    <w:rsid w:val="00057EC0"/>
    <w:rsid w:val="00060610"/>
    <w:rsid w:val="000609FA"/>
    <w:rsid w:val="00060F6B"/>
    <w:rsid w:val="00062005"/>
    <w:rsid w:val="00062C65"/>
    <w:rsid w:val="00066F94"/>
    <w:rsid w:val="00070A84"/>
    <w:rsid w:val="00070AA4"/>
    <w:rsid w:val="00072154"/>
    <w:rsid w:val="000733ED"/>
    <w:rsid w:val="00074541"/>
    <w:rsid w:val="00075420"/>
    <w:rsid w:val="0007659F"/>
    <w:rsid w:val="00077DD1"/>
    <w:rsid w:val="000805D9"/>
    <w:rsid w:val="00083918"/>
    <w:rsid w:val="00084DC2"/>
    <w:rsid w:val="000861E8"/>
    <w:rsid w:val="00093256"/>
    <w:rsid w:val="00097CB8"/>
    <w:rsid w:val="000A2B92"/>
    <w:rsid w:val="000A5316"/>
    <w:rsid w:val="000A5341"/>
    <w:rsid w:val="000A5C21"/>
    <w:rsid w:val="000A77EF"/>
    <w:rsid w:val="000B0B9D"/>
    <w:rsid w:val="000B3954"/>
    <w:rsid w:val="000B413C"/>
    <w:rsid w:val="000B4C72"/>
    <w:rsid w:val="000B7569"/>
    <w:rsid w:val="000B792E"/>
    <w:rsid w:val="000C0C68"/>
    <w:rsid w:val="000C175E"/>
    <w:rsid w:val="000C23D2"/>
    <w:rsid w:val="000C34DF"/>
    <w:rsid w:val="000C35D6"/>
    <w:rsid w:val="000C4DF4"/>
    <w:rsid w:val="000C4F6F"/>
    <w:rsid w:val="000D009B"/>
    <w:rsid w:val="000D10B4"/>
    <w:rsid w:val="000D1D97"/>
    <w:rsid w:val="000D38A0"/>
    <w:rsid w:val="000D393D"/>
    <w:rsid w:val="000D634D"/>
    <w:rsid w:val="000D76D2"/>
    <w:rsid w:val="000E5D63"/>
    <w:rsid w:val="000E6FD8"/>
    <w:rsid w:val="000F0E52"/>
    <w:rsid w:val="000F1ECC"/>
    <w:rsid w:val="000F22CE"/>
    <w:rsid w:val="000F4098"/>
    <w:rsid w:val="000F57CD"/>
    <w:rsid w:val="00100AD4"/>
    <w:rsid w:val="00103BAB"/>
    <w:rsid w:val="0010401D"/>
    <w:rsid w:val="00105459"/>
    <w:rsid w:val="001070E3"/>
    <w:rsid w:val="00112FE3"/>
    <w:rsid w:val="00115239"/>
    <w:rsid w:val="001156FE"/>
    <w:rsid w:val="00116768"/>
    <w:rsid w:val="00116CD2"/>
    <w:rsid w:val="00117D38"/>
    <w:rsid w:val="00123830"/>
    <w:rsid w:val="001238BF"/>
    <w:rsid w:val="001327AD"/>
    <w:rsid w:val="001328C7"/>
    <w:rsid w:val="00135BDE"/>
    <w:rsid w:val="001361E3"/>
    <w:rsid w:val="0014018C"/>
    <w:rsid w:val="001413A7"/>
    <w:rsid w:val="001420D5"/>
    <w:rsid w:val="001426D8"/>
    <w:rsid w:val="00143FE5"/>
    <w:rsid w:val="00153B22"/>
    <w:rsid w:val="00153F0F"/>
    <w:rsid w:val="001609F7"/>
    <w:rsid w:val="00164B2B"/>
    <w:rsid w:val="001652AA"/>
    <w:rsid w:val="00167FE9"/>
    <w:rsid w:val="001705DF"/>
    <w:rsid w:val="00172A27"/>
    <w:rsid w:val="00174FFD"/>
    <w:rsid w:val="001758B2"/>
    <w:rsid w:val="0017655E"/>
    <w:rsid w:val="00176D01"/>
    <w:rsid w:val="00176DD1"/>
    <w:rsid w:val="001819B2"/>
    <w:rsid w:val="001826CD"/>
    <w:rsid w:val="00183335"/>
    <w:rsid w:val="001839A4"/>
    <w:rsid w:val="00183AB3"/>
    <w:rsid w:val="00184E4F"/>
    <w:rsid w:val="001861FE"/>
    <w:rsid w:val="001870F4"/>
    <w:rsid w:val="00191A8A"/>
    <w:rsid w:val="00193F29"/>
    <w:rsid w:val="00194F8E"/>
    <w:rsid w:val="00195624"/>
    <w:rsid w:val="001A20A4"/>
    <w:rsid w:val="001A3067"/>
    <w:rsid w:val="001A326D"/>
    <w:rsid w:val="001A49DE"/>
    <w:rsid w:val="001A4D4C"/>
    <w:rsid w:val="001A7021"/>
    <w:rsid w:val="001B3D86"/>
    <w:rsid w:val="001B5873"/>
    <w:rsid w:val="001B5B1D"/>
    <w:rsid w:val="001B7182"/>
    <w:rsid w:val="001C13DF"/>
    <w:rsid w:val="001C1FF6"/>
    <w:rsid w:val="001C2ED1"/>
    <w:rsid w:val="001C2EFC"/>
    <w:rsid w:val="001C45A7"/>
    <w:rsid w:val="001D202E"/>
    <w:rsid w:val="001D31E3"/>
    <w:rsid w:val="001D3FB2"/>
    <w:rsid w:val="001D4A7C"/>
    <w:rsid w:val="001E0967"/>
    <w:rsid w:val="001E0F87"/>
    <w:rsid w:val="001E495D"/>
    <w:rsid w:val="001E5B71"/>
    <w:rsid w:val="001F0D46"/>
    <w:rsid w:val="001F20ED"/>
    <w:rsid w:val="001F21D1"/>
    <w:rsid w:val="001F26E3"/>
    <w:rsid w:val="001F57DB"/>
    <w:rsid w:val="001F6071"/>
    <w:rsid w:val="001F6217"/>
    <w:rsid w:val="001F668F"/>
    <w:rsid w:val="002000E7"/>
    <w:rsid w:val="002072A1"/>
    <w:rsid w:val="00210C01"/>
    <w:rsid w:val="00210ECA"/>
    <w:rsid w:val="00212580"/>
    <w:rsid w:val="002135C6"/>
    <w:rsid w:val="00221333"/>
    <w:rsid w:val="00221EA6"/>
    <w:rsid w:val="002227F6"/>
    <w:rsid w:val="0022534D"/>
    <w:rsid w:val="002263AD"/>
    <w:rsid w:val="0022794C"/>
    <w:rsid w:val="002341FB"/>
    <w:rsid w:val="002347F0"/>
    <w:rsid w:val="00234D2D"/>
    <w:rsid w:val="00236492"/>
    <w:rsid w:val="0023713D"/>
    <w:rsid w:val="002410ED"/>
    <w:rsid w:val="0024129E"/>
    <w:rsid w:val="00243672"/>
    <w:rsid w:val="00243C87"/>
    <w:rsid w:val="00244B0B"/>
    <w:rsid w:val="00245AF2"/>
    <w:rsid w:val="00245FA6"/>
    <w:rsid w:val="00246CC9"/>
    <w:rsid w:val="002470F1"/>
    <w:rsid w:val="00251095"/>
    <w:rsid w:val="002517C9"/>
    <w:rsid w:val="002531D5"/>
    <w:rsid w:val="00260B10"/>
    <w:rsid w:val="00262C9E"/>
    <w:rsid w:val="002650F4"/>
    <w:rsid w:val="00267662"/>
    <w:rsid w:val="00271856"/>
    <w:rsid w:val="00272202"/>
    <w:rsid w:val="00273460"/>
    <w:rsid w:val="00274A72"/>
    <w:rsid w:val="0027654A"/>
    <w:rsid w:val="00281AAF"/>
    <w:rsid w:val="0028302E"/>
    <w:rsid w:val="00283DC2"/>
    <w:rsid w:val="00283F27"/>
    <w:rsid w:val="00286D89"/>
    <w:rsid w:val="002911DB"/>
    <w:rsid w:val="0029200A"/>
    <w:rsid w:val="00292B32"/>
    <w:rsid w:val="00293D19"/>
    <w:rsid w:val="00295FBB"/>
    <w:rsid w:val="002965DA"/>
    <w:rsid w:val="002A0E91"/>
    <w:rsid w:val="002A2629"/>
    <w:rsid w:val="002A2F57"/>
    <w:rsid w:val="002A49F9"/>
    <w:rsid w:val="002A4EA2"/>
    <w:rsid w:val="002A77AF"/>
    <w:rsid w:val="002B0667"/>
    <w:rsid w:val="002B134C"/>
    <w:rsid w:val="002B2BFB"/>
    <w:rsid w:val="002B4960"/>
    <w:rsid w:val="002B717E"/>
    <w:rsid w:val="002C1B96"/>
    <w:rsid w:val="002C33B9"/>
    <w:rsid w:val="002C3DA6"/>
    <w:rsid w:val="002C633E"/>
    <w:rsid w:val="002C72FD"/>
    <w:rsid w:val="002C76F0"/>
    <w:rsid w:val="002D21D8"/>
    <w:rsid w:val="002D3533"/>
    <w:rsid w:val="002D39C9"/>
    <w:rsid w:val="002D57D9"/>
    <w:rsid w:val="002D60AE"/>
    <w:rsid w:val="002D677C"/>
    <w:rsid w:val="002E2933"/>
    <w:rsid w:val="002E38AF"/>
    <w:rsid w:val="002E4A16"/>
    <w:rsid w:val="002F0B06"/>
    <w:rsid w:val="002F116F"/>
    <w:rsid w:val="002F256E"/>
    <w:rsid w:val="002F2640"/>
    <w:rsid w:val="00300218"/>
    <w:rsid w:val="0030021B"/>
    <w:rsid w:val="0030101A"/>
    <w:rsid w:val="00302D68"/>
    <w:rsid w:val="00304411"/>
    <w:rsid w:val="00305277"/>
    <w:rsid w:val="00310A72"/>
    <w:rsid w:val="00311D20"/>
    <w:rsid w:val="003131D5"/>
    <w:rsid w:val="00313BF5"/>
    <w:rsid w:val="00314350"/>
    <w:rsid w:val="003148D9"/>
    <w:rsid w:val="00314D7A"/>
    <w:rsid w:val="0031672F"/>
    <w:rsid w:val="00317D23"/>
    <w:rsid w:val="0032109D"/>
    <w:rsid w:val="003217B9"/>
    <w:rsid w:val="0032180F"/>
    <w:rsid w:val="00324520"/>
    <w:rsid w:val="00327C84"/>
    <w:rsid w:val="00327D6C"/>
    <w:rsid w:val="003325EC"/>
    <w:rsid w:val="00333A7E"/>
    <w:rsid w:val="00334BD4"/>
    <w:rsid w:val="00335493"/>
    <w:rsid w:val="0033677C"/>
    <w:rsid w:val="00337878"/>
    <w:rsid w:val="00341FED"/>
    <w:rsid w:val="003429D3"/>
    <w:rsid w:val="00343925"/>
    <w:rsid w:val="003452E9"/>
    <w:rsid w:val="003506CE"/>
    <w:rsid w:val="00350BB0"/>
    <w:rsid w:val="00354A6A"/>
    <w:rsid w:val="0035694D"/>
    <w:rsid w:val="00357F01"/>
    <w:rsid w:val="0036099C"/>
    <w:rsid w:val="00361A41"/>
    <w:rsid w:val="00362F4B"/>
    <w:rsid w:val="003642F3"/>
    <w:rsid w:val="003652AD"/>
    <w:rsid w:val="00367EC5"/>
    <w:rsid w:val="003700A6"/>
    <w:rsid w:val="0037371C"/>
    <w:rsid w:val="00374096"/>
    <w:rsid w:val="00374EA4"/>
    <w:rsid w:val="00375620"/>
    <w:rsid w:val="00391E1C"/>
    <w:rsid w:val="003939EF"/>
    <w:rsid w:val="00397E06"/>
    <w:rsid w:val="003A22C2"/>
    <w:rsid w:val="003A295D"/>
    <w:rsid w:val="003A4915"/>
    <w:rsid w:val="003A4E9E"/>
    <w:rsid w:val="003A5B04"/>
    <w:rsid w:val="003A6A4A"/>
    <w:rsid w:val="003A6C98"/>
    <w:rsid w:val="003A7649"/>
    <w:rsid w:val="003A7F7A"/>
    <w:rsid w:val="003B2BC7"/>
    <w:rsid w:val="003B459D"/>
    <w:rsid w:val="003B562D"/>
    <w:rsid w:val="003B64A5"/>
    <w:rsid w:val="003C007E"/>
    <w:rsid w:val="003C1116"/>
    <w:rsid w:val="003C1647"/>
    <w:rsid w:val="003C2723"/>
    <w:rsid w:val="003C2A5D"/>
    <w:rsid w:val="003C3558"/>
    <w:rsid w:val="003C3866"/>
    <w:rsid w:val="003D0F13"/>
    <w:rsid w:val="003D10CB"/>
    <w:rsid w:val="003D3438"/>
    <w:rsid w:val="003D7988"/>
    <w:rsid w:val="003E1350"/>
    <w:rsid w:val="003E1D24"/>
    <w:rsid w:val="003E2333"/>
    <w:rsid w:val="003E2F75"/>
    <w:rsid w:val="003E39E0"/>
    <w:rsid w:val="003E67D3"/>
    <w:rsid w:val="003F28B4"/>
    <w:rsid w:val="003F31DB"/>
    <w:rsid w:val="003F47A0"/>
    <w:rsid w:val="003F66CF"/>
    <w:rsid w:val="003F7187"/>
    <w:rsid w:val="004016A0"/>
    <w:rsid w:val="00401AE1"/>
    <w:rsid w:val="004034CF"/>
    <w:rsid w:val="004036B5"/>
    <w:rsid w:val="0040687B"/>
    <w:rsid w:val="004072FA"/>
    <w:rsid w:val="00410AA5"/>
    <w:rsid w:val="004118FC"/>
    <w:rsid w:val="00414EDC"/>
    <w:rsid w:val="0041725D"/>
    <w:rsid w:val="004174FB"/>
    <w:rsid w:val="0042124F"/>
    <w:rsid w:val="00423B86"/>
    <w:rsid w:val="00424988"/>
    <w:rsid w:val="00424D48"/>
    <w:rsid w:val="0042588E"/>
    <w:rsid w:val="00427279"/>
    <w:rsid w:val="00430C1C"/>
    <w:rsid w:val="00430D74"/>
    <w:rsid w:val="00432484"/>
    <w:rsid w:val="004358AA"/>
    <w:rsid w:val="00437A15"/>
    <w:rsid w:val="00441DAA"/>
    <w:rsid w:val="00444D17"/>
    <w:rsid w:val="0045141E"/>
    <w:rsid w:val="00452482"/>
    <w:rsid w:val="00452E17"/>
    <w:rsid w:val="00455E1A"/>
    <w:rsid w:val="00456E02"/>
    <w:rsid w:val="00470772"/>
    <w:rsid w:val="0047113F"/>
    <w:rsid w:val="00472DCC"/>
    <w:rsid w:val="004749F3"/>
    <w:rsid w:val="00476716"/>
    <w:rsid w:val="00476AE8"/>
    <w:rsid w:val="00482793"/>
    <w:rsid w:val="00483D96"/>
    <w:rsid w:val="0048484A"/>
    <w:rsid w:val="00484B6E"/>
    <w:rsid w:val="00484ECA"/>
    <w:rsid w:val="00485503"/>
    <w:rsid w:val="0048609C"/>
    <w:rsid w:val="004878E1"/>
    <w:rsid w:val="00491549"/>
    <w:rsid w:val="00491550"/>
    <w:rsid w:val="00491905"/>
    <w:rsid w:val="00492304"/>
    <w:rsid w:val="0049577B"/>
    <w:rsid w:val="004965FD"/>
    <w:rsid w:val="00497DF7"/>
    <w:rsid w:val="004A2294"/>
    <w:rsid w:val="004A23A1"/>
    <w:rsid w:val="004A6B39"/>
    <w:rsid w:val="004B01E5"/>
    <w:rsid w:val="004B1234"/>
    <w:rsid w:val="004B4D2E"/>
    <w:rsid w:val="004B59F0"/>
    <w:rsid w:val="004B7772"/>
    <w:rsid w:val="004C5AD4"/>
    <w:rsid w:val="004D4A7A"/>
    <w:rsid w:val="004D57A5"/>
    <w:rsid w:val="004E1B87"/>
    <w:rsid w:val="004E244B"/>
    <w:rsid w:val="004E5C96"/>
    <w:rsid w:val="004E6F72"/>
    <w:rsid w:val="004F0145"/>
    <w:rsid w:val="004F0FD3"/>
    <w:rsid w:val="004F1B65"/>
    <w:rsid w:val="004F4482"/>
    <w:rsid w:val="004F6CB3"/>
    <w:rsid w:val="004F6E80"/>
    <w:rsid w:val="0050159D"/>
    <w:rsid w:val="00502BD1"/>
    <w:rsid w:val="00503AA3"/>
    <w:rsid w:val="00507151"/>
    <w:rsid w:val="005074E5"/>
    <w:rsid w:val="00511BC3"/>
    <w:rsid w:val="0051200E"/>
    <w:rsid w:val="00513C40"/>
    <w:rsid w:val="005151BC"/>
    <w:rsid w:val="0051594F"/>
    <w:rsid w:val="005219B2"/>
    <w:rsid w:val="00521D19"/>
    <w:rsid w:val="00522469"/>
    <w:rsid w:val="005249BA"/>
    <w:rsid w:val="005260E2"/>
    <w:rsid w:val="00531159"/>
    <w:rsid w:val="00532787"/>
    <w:rsid w:val="00534CE4"/>
    <w:rsid w:val="00535961"/>
    <w:rsid w:val="00536AD5"/>
    <w:rsid w:val="00536BF6"/>
    <w:rsid w:val="00536FF1"/>
    <w:rsid w:val="005426AC"/>
    <w:rsid w:val="00543058"/>
    <w:rsid w:val="00550B5E"/>
    <w:rsid w:val="00557310"/>
    <w:rsid w:val="005644A1"/>
    <w:rsid w:val="005650B0"/>
    <w:rsid w:val="0056516F"/>
    <w:rsid w:val="005665AE"/>
    <w:rsid w:val="005705A5"/>
    <w:rsid w:val="005706CD"/>
    <w:rsid w:val="00574F10"/>
    <w:rsid w:val="00576C16"/>
    <w:rsid w:val="0058082E"/>
    <w:rsid w:val="00581DB3"/>
    <w:rsid w:val="00582526"/>
    <w:rsid w:val="0058435D"/>
    <w:rsid w:val="00585852"/>
    <w:rsid w:val="0058595E"/>
    <w:rsid w:val="0059126D"/>
    <w:rsid w:val="00594ED0"/>
    <w:rsid w:val="005A0702"/>
    <w:rsid w:val="005A2296"/>
    <w:rsid w:val="005A2A73"/>
    <w:rsid w:val="005A420A"/>
    <w:rsid w:val="005A5048"/>
    <w:rsid w:val="005A5C81"/>
    <w:rsid w:val="005B0A46"/>
    <w:rsid w:val="005B3565"/>
    <w:rsid w:val="005B5683"/>
    <w:rsid w:val="005B7543"/>
    <w:rsid w:val="005C0D7F"/>
    <w:rsid w:val="005C412C"/>
    <w:rsid w:val="005C4420"/>
    <w:rsid w:val="005C6E49"/>
    <w:rsid w:val="005D1FEE"/>
    <w:rsid w:val="005D2E00"/>
    <w:rsid w:val="005D4741"/>
    <w:rsid w:val="005D4E60"/>
    <w:rsid w:val="005D4EFB"/>
    <w:rsid w:val="005E0334"/>
    <w:rsid w:val="005E1F13"/>
    <w:rsid w:val="005E2E11"/>
    <w:rsid w:val="005E4EBF"/>
    <w:rsid w:val="005E5085"/>
    <w:rsid w:val="005E6BC8"/>
    <w:rsid w:val="005F58E6"/>
    <w:rsid w:val="00607AEC"/>
    <w:rsid w:val="00611883"/>
    <w:rsid w:val="00611DFA"/>
    <w:rsid w:val="006128F2"/>
    <w:rsid w:val="00612D1E"/>
    <w:rsid w:val="00614518"/>
    <w:rsid w:val="00616319"/>
    <w:rsid w:val="006214CB"/>
    <w:rsid w:val="00625B98"/>
    <w:rsid w:val="00630C26"/>
    <w:rsid w:val="006318F2"/>
    <w:rsid w:val="00634052"/>
    <w:rsid w:val="00634417"/>
    <w:rsid w:val="0063524A"/>
    <w:rsid w:val="006405AC"/>
    <w:rsid w:val="00640D55"/>
    <w:rsid w:val="006418CC"/>
    <w:rsid w:val="00641983"/>
    <w:rsid w:val="00643D7E"/>
    <w:rsid w:val="00646458"/>
    <w:rsid w:val="00646597"/>
    <w:rsid w:val="00651EC4"/>
    <w:rsid w:val="006538B1"/>
    <w:rsid w:val="00653B99"/>
    <w:rsid w:val="00655A4B"/>
    <w:rsid w:val="00656D7D"/>
    <w:rsid w:val="006576AA"/>
    <w:rsid w:val="00666420"/>
    <w:rsid w:val="00674A4F"/>
    <w:rsid w:val="006759F8"/>
    <w:rsid w:val="00681C81"/>
    <w:rsid w:val="00682BE1"/>
    <w:rsid w:val="006856BE"/>
    <w:rsid w:val="00686634"/>
    <w:rsid w:val="00687E17"/>
    <w:rsid w:val="00691224"/>
    <w:rsid w:val="006913D0"/>
    <w:rsid w:val="006930D8"/>
    <w:rsid w:val="0069423D"/>
    <w:rsid w:val="00694612"/>
    <w:rsid w:val="006A03F9"/>
    <w:rsid w:val="006A10A1"/>
    <w:rsid w:val="006A1BFC"/>
    <w:rsid w:val="006A43C9"/>
    <w:rsid w:val="006A443B"/>
    <w:rsid w:val="006A4488"/>
    <w:rsid w:val="006A7897"/>
    <w:rsid w:val="006B240B"/>
    <w:rsid w:val="006B24EF"/>
    <w:rsid w:val="006B264D"/>
    <w:rsid w:val="006B4D39"/>
    <w:rsid w:val="006B51F6"/>
    <w:rsid w:val="006B6245"/>
    <w:rsid w:val="006C1DAE"/>
    <w:rsid w:val="006C2C3E"/>
    <w:rsid w:val="006C33B9"/>
    <w:rsid w:val="006C4520"/>
    <w:rsid w:val="006C4F81"/>
    <w:rsid w:val="006C73F7"/>
    <w:rsid w:val="006D4741"/>
    <w:rsid w:val="006E2B00"/>
    <w:rsid w:val="006E3225"/>
    <w:rsid w:val="006E37C5"/>
    <w:rsid w:val="006E49E9"/>
    <w:rsid w:val="006E704A"/>
    <w:rsid w:val="006F1CA4"/>
    <w:rsid w:val="006F23A9"/>
    <w:rsid w:val="006F2D88"/>
    <w:rsid w:val="006F341B"/>
    <w:rsid w:val="006F3F66"/>
    <w:rsid w:val="00701968"/>
    <w:rsid w:val="00706F87"/>
    <w:rsid w:val="007112F1"/>
    <w:rsid w:val="00711804"/>
    <w:rsid w:val="0071273B"/>
    <w:rsid w:val="00712D29"/>
    <w:rsid w:val="0072324F"/>
    <w:rsid w:val="0072552B"/>
    <w:rsid w:val="00726467"/>
    <w:rsid w:val="00726635"/>
    <w:rsid w:val="00733A3F"/>
    <w:rsid w:val="00734EB4"/>
    <w:rsid w:val="0073556B"/>
    <w:rsid w:val="00735BD3"/>
    <w:rsid w:val="007366EA"/>
    <w:rsid w:val="0073686C"/>
    <w:rsid w:val="007401BD"/>
    <w:rsid w:val="00740B41"/>
    <w:rsid w:val="00741D6F"/>
    <w:rsid w:val="00742EA4"/>
    <w:rsid w:val="007439F9"/>
    <w:rsid w:val="00743CFB"/>
    <w:rsid w:val="0074790C"/>
    <w:rsid w:val="007516C5"/>
    <w:rsid w:val="00751B67"/>
    <w:rsid w:val="007526B0"/>
    <w:rsid w:val="00754146"/>
    <w:rsid w:val="007542C4"/>
    <w:rsid w:val="0075446C"/>
    <w:rsid w:val="00754942"/>
    <w:rsid w:val="00754974"/>
    <w:rsid w:val="00756648"/>
    <w:rsid w:val="00760716"/>
    <w:rsid w:val="00765E1E"/>
    <w:rsid w:val="00771795"/>
    <w:rsid w:val="00772871"/>
    <w:rsid w:val="00772EE8"/>
    <w:rsid w:val="0077338E"/>
    <w:rsid w:val="00773709"/>
    <w:rsid w:val="00774543"/>
    <w:rsid w:val="00776151"/>
    <w:rsid w:val="00781B64"/>
    <w:rsid w:val="007827B9"/>
    <w:rsid w:val="007833E0"/>
    <w:rsid w:val="007835E2"/>
    <w:rsid w:val="00784690"/>
    <w:rsid w:val="007856AF"/>
    <w:rsid w:val="0078656F"/>
    <w:rsid w:val="00787EE3"/>
    <w:rsid w:val="00791D93"/>
    <w:rsid w:val="0079385B"/>
    <w:rsid w:val="00794225"/>
    <w:rsid w:val="00794D52"/>
    <w:rsid w:val="0079699F"/>
    <w:rsid w:val="00796EEA"/>
    <w:rsid w:val="007A04B1"/>
    <w:rsid w:val="007A06FD"/>
    <w:rsid w:val="007A6B39"/>
    <w:rsid w:val="007B318A"/>
    <w:rsid w:val="007B3E6B"/>
    <w:rsid w:val="007B4990"/>
    <w:rsid w:val="007B4AF6"/>
    <w:rsid w:val="007C1DEA"/>
    <w:rsid w:val="007D386C"/>
    <w:rsid w:val="007D3ACB"/>
    <w:rsid w:val="007D56DD"/>
    <w:rsid w:val="007D7BDB"/>
    <w:rsid w:val="007E0139"/>
    <w:rsid w:val="007E02FD"/>
    <w:rsid w:val="007E2680"/>
    <w:rsid w:val="007E5B94"/>
    <w:rsid w:val="007E69C2"/>
    <w:rsid w:val="007F1C46"/>
    <w:rsid w:val="007F235A"/>
    <w:rsid w:val="007F3C40"/>
    <w:rsid w:val="007F49BC"/>
    <w:rsid w:val="007F59E7"/>
    <w:rsid w:val="007F6B9D"/>
    <w:rsid w:val="00807453"/>
    <w:rsid w:val="00807E85"/>
    <w:rsid w:val="00807FE2"/>
    <w:rsid w:val="00820DF5"/>
    <w:rsid w:val="008247D2"/>
    <w:rsid w:val="00827F6E"/>
    <w:rsid w:val="0083156E"/>
    <w:rsid w:val="0083310F"/>
    <w:rsid w:val="00835311"/>
    <w:rsid w:val="008405A6"/>
    <w:rsid w:val="008415D5"/>
    <w:rsid w:val="00843181"/>
    <w:rsid w:val="00846CAC"/>
    <w:rsid w:val="0085142F"/>
    <w:rsid w:val="008535CD"/>
    <w:rsid w:val="00855049"/>
    <w:rsid w:val="00857FD9"/>
    <w:rsid w:val="008640EE"/>
    <w:rsid w:val="00866977"/>
    <w:rsid w:val="00866EC4"/>
    <w:rsid w:val="00866FEC"/>
    <w:rsid w:val="00867307"/>
    <w:rsid w:val="00867A20"/>
    <w:rsid w:val="00870986"/>
    <w:rsid w:val="008839A9"/>
    <w:rsid w:val="008853D4"/>
    <w:rsid w:val="008859A6"/>
    <w:rsid w:val="0088650B"/>
    <w:rsid w:val="00887018"/>
    <w:rsid w:val="008903EC"/>
    <w:rsid w:val="00890DED"/>
    <w:rsid w:val="00891CFA"/>
    <w:rsid w:val="00892033"/>
    <w:rsid w:val="00892D4B"/>
    <w:rsid w:val="00894D8E"/>
    <w:rsid w:val="008974F8"/>
    <w:rsid w:val="008A05E6"/>
    <w:rsid w:val="008A6670"/>
    <w:rsid w:val="008A6F6B"/>
    <w:rsid w:val="008B0C80"/>
    <w:rsid w:val="008B242E"/>
    <w:rsid w:val="008B50C8"/>
    <w:rsid w:val="008B59B3"/>
    <w:rsid w:val="008B62F8"/>
    <w:rsid w:val="008B766D"/>
    <w:rsid w:val="008B78DD"/>
    <w:rsid w:val="008C17B1"/>
    <w:rsid w:val="008C1F68"/>
    <w:rsid w:val="008C5FF7"/>
    <w:rsid w:val="008D2CDF"/>
    <w:rsid w:val="008D43E5"/>
    <w:rsid w:val="008E5C20"/>
    <w:rsid w:val="008E68DA"/>
    <w:rsid w:val="008E6B6E"/>
    <w:rsid w:val="008E7063"/>
    <w:rsid w:val="008F01D4"/>
    <w:rsid w:val="008F04E5"/>
    <w:rsid w:val="008F35BA"/>
    <w:rsid w:val="008F5559"/>
    <w:rsid w:val="008F61CD"/>
    <w:rsid w:val="00900CA0"/>
    <w:rsid w:val="009041F5"/>
    <w:rsid w:val="00904501"/>
    <w:rsid w:val="00907421"/>
    <w:rsid w:val="00912F79"/>
    <w:rsid w:val="009145FC"/>
    <w:rsid w:val="00915980"/>
    <w:rsid w:val="0092329E"/>
    <w:rsid w:val="0092392E"/>
    <w:rsid w:val="00923E2E"/>
    <w:rsid w:val="00923E87"/>
    <w:rsid w:val="0092665E"/>
    <w:rsid w:val="0093076B"/>
    <w:rsid w:val="00933176"/>
    <w:rsid w:val="00933A28"/>
    <w:rsid w:val="00933E5C"/>
    <w:rsid w:val="00934DA0"/>
    <w:rsid w:val="00934F08"/>
    <w:rsid w:val="00943B66"/>
    <w:rsid w:val="00943D87"/>
    <w:rsid w:val="00950A4C"/>
    <w:rsid w:val="009527A3"/>
    <w:rsid w:val="00952B00"/>
    <w:rsid w:val="00952F92"/>
    <w:rsid w:val="0095328F"/>
    <w:rsid w:val="00954CFA"/>
    <w:rsid w:val="00960428"/>
    <w:rsid w:val="00962198"/>
    <w:rsid w:val="00965094"/>
    <w:rsid w:val="00966307"/>
    <w:rsid w:val="00967538"/>
    <w:rsid w:val="00967E05"/>
    <w:rsid w:val="009734E9"/>
    <w:rsid w:val="0097453E"/>
    <w:rsid w:val="009802A2"/>
    <w:rsid w:val="00980765"/>
    <w:rsid w:val="009843E4"/>
    <w:rsid w:val="00986629"/>
    <w:rsid w:val="00986A5B"/>
    <w:rsid w:val="00990944"/>
    <w:rsid w:val="00992107"/>
    <w:rsid w:val="00992F8D"/>
    <w:rsid w:val="00993164"/>
    <w:rsid w:val="0099323C"/>
    <w:rsid w:val="009A175F"/>
    <w:rsid w:val="009A27FE"/>
    <w:rsid w:val="009B0124"/>
    <w:rsid w:val="009B3573"/>
    <w:rsid w:val="009B5F99"/>
    <w:rsid w:val="009B7D11"/>
    <w:rsid w:val="009C04DF"/>
    <w:rsid w:val="009C04FB"/>
    <w:rsid w:val="009C1EDD"/>
    <w:rsid w:val="009C2A38"/>
    <w:rsid w:val="009C3377"/>
    <w:rsid w:val="009C362E"/>
    <w:rsid w:val="009C4054"/>
    <w:rsid w:val="009C434A"/>
    <w:rsid w:val="009D10E1"/>
    <w:rsid w:val="009D1FF2"/>
    <w:rsid w:val="009D2044"/>
    <w:rsid w:val="009D2285"/>
    <w:rsid w:val="009D4A46"/>
    <w:rsid w:val="009D5CA4"/>
    <w:rsid w:val="009E252C"/>
    <w:rsid w:val="009E39A4"/>
    <w:rsid w:val="009E4B42"/>
    <w:rsid w:val="009E57E2"/>
    <w:rsid w:val="009F0855"/>
    <w:rsid w:val="009F34C7"/>
    <w:rsid w:val="00A023A1"/>
    <w:rsid w:val="00A023EA"/>
    <w:rsid w:val="00A024F0"/>
    <w:rsid w:val="00A039DD"/>
    <w:rsid w:val="00A044D9"/>
    <w:rsid w:val="00A04996"/>
    <w:rsid w:val="00A055A2"/>
    <w:rsid w:val="00A0689B"/>
    <w:rsid w:val="00A13AD0"/>
    <w:rsid w:val="00A21C2A"/>
    <w:rsid w:val="00A22F15"/>
    <w:rsid w:val="00A24285"/>
    <w:rsid w:val="00A253A1"/>
    <w:rsid w:val="00A32587"/>
    <w:rsid w:val="00A33204"/>
    <w:rsid w:val="00A33582"/>
    <w:rsid w:val="00A33699"/>
    <w:rsid w:val="00A338C4"/>
    <w:rsid w:val="00A3444D"/>
    <w:rsid w:val="00A36AB8"/>
    <w:rsid w:val="00A41065"/>
    <w:rsid w:val="00A4626C"/>
    <w:rsid w:val="00A46FFE"/>
    <w:rsid w:val="00A562C0"/>
    <w:rsid w:val="00A609CE"/>
    <w:rsid w:val="00A6161E"/>
    <w:rsid w:val="00A619E7"/>
    <w:rsid w:val="00A6344E"/>
    <w:rsid w:val="00A648FE"/>
    <w:rsid w:val="00A708F9"/>
    <w:rsid w:val="00A747BA"/>
    <w:rsid w:val="00A750B6"/>
    <w:rsid w:val="00A773EF"/>
    <w:rsid w:val="00A80463"/>
    <w:rsid w:val="00A828DA"/>
    <w:rsid w:val="00A83F22"/>
    <w:rsid w:val="00A84953"/>
    <w:rsid w:val="00A90698"/>
    <w:rsid w:val="00A924F0"/>
    <w:rsid w:val="00A9588B"/>
    <w:rsid w:val="00A96DDD"/>
    <w:rsid w:val="00AA022F"/>
    <w:rsid w:val="00AA08B8"/>
    <w:rsid w:val="00AA13D8"/>
    <w:rsid w:val="00AA5AAF"/>
    <w:rsid w:val="00AA5D62"/>
    <w:rsid w:val="00AA67EF"/>
    <w:rsid w:val="00AB0D5C"/>
    <w:rsid w:val="00AB2795"/>
    <w:rsid w:val="00AB27ED"/>
    <w:rsid w:val="00AB3043"/>
    <w:rsid w:val="00AB4452"/>
    <w:rsid w:val="00AB572B"/>
    <w:rsid w:val="00AB6D41"/>
    <w:rsid w:val="00AB7C54"/>
    <w:rsid w:val="00AC0192"/>
    <w:rsid w:val="00AC1C27"/>
    <w:rsid w:val="00AC2025"/>
    <w:rsid w:val="00AC33E8"/>
    <w:rsid w:val="00AC3593"/>
    <w:rsid w:val="00AC4E9D"/>
    <w:rsid w:val="00AD0C5E"/>
    <w:rsid w:val="00AD529C"/>
    <w:rsid w:val="00AD580B"/>
    <w:rsid w:val="00AD7F56"/>
    <w:rsid w:val="00AE20CE"/>
    <w:rsid w:val="00AE2379"/>
    <w:rsid w:val="00AE2C55"/>
    <w:rsid w:val="00AE3536"/>
    <w:rsid w:val="00AE4C19"/>
    <w:rsid w:val="00AF2213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7809"/>
    <w:rsid w:val="00B2291D"/>
    <w:rsid w:val="00B238C5"/>
    <w:rsid w:val="00B25FB0"/>
    <w:rsid w:val="00B2608C"/>
    <w:rsid w:val="00B267F8"/>
    <w:rsid w:val="00B27B42"/>
    <w:rsid w:val="00B308DD"/>
    <w:rsid w:val="00B32758"/>
    <w:rsid w:val="00B333B8"/>
    <w:rsid w:val="00B342C1"/>
    <w:rsid w:val="00B35CE2"/>
    <w:rsid w:val="00B3617D"/>
    <w:rsid w:val="00B36393"/>
    <w:rsid w:val="00B3755A"/>
    <w:rsid w:val="00B40E81"/>
    <w:rsid w:val="00B41403"/>
    <w:rsid w:val="00B43394"/>
    <w:rsid w:val="00B4361D"/>
    <w:rsid w:val="00B44FBD"/>
    <w:rsid w:val="00B51814"/>
    <w:rsid w:val="00B51F8A"/>
    <w:rsid w:val="00B54EE9"/>
    <w:rsid w:val="00B5538E"/>
    <w:rsid w:val="00B5553E"/>
    <w:rsid w:val="00B566AC"/>
    <w:rsid w:val="00B614E7"/>
    <w:rsid w:val="00B63025"/>
    <w:rsid w:val="00B64ED8"/>
    <w:rsid w:val="00B72898"/>
    <w:rsid w:val="00B751EB"/>
    <w:rsid w:val="00B8048A"/>
    <w:rsid w:val="00B83126"/>
    <w:rsid w:val="00B83BC9"/>
    <w:rsid w:val="00B85565"/>
    <w:rsid w:val="00B87CC0"/>
    <w:rsid w:val="00B9386D"/>
    <w:rsid w:val="00B95B17"/>
    <w:rsid w:val="00B968A2"/>
    <w:rsid w:val="00B9696A"/>
    <w:rsid w:val="00BA0052"/>
    <w:rsid w:val="00BA12E9"/>
    <w:rsid w:val="00BA1E71"/>
    <w:rsid w:val="00BA3C00"/>
    <w:rsid w:val="00BA534E"/>
    <w:rsid w:val="00BA5712"/>
    <w:rsid w:val="00BA6951"/>
    <w:rsid w:val="00BA7789"/>
    <w:rsid w:val="00BB1B1C"/>
    <w:rsid w:val="00BB26E5"/>
    <w:rsid w:val="00BB74BE"/>
    <w:rsid w:val="00BC3666"/>
    <w:rsid w:val="00BC4FAB"/>
    <w:rsid w:val="00BC7299"/>
    <w:rsid w:val="00BC7367"/>
    <w:rsid w:val="00BD1221"/>
    <w:rsid w:val="00BD2414"/>
    <w:rsid w:val="00BD5C61"/>
    <w:rsid w:val="00BD68A1"/>
    <w:rsid w:val="00BE0660"/>
    <w:rsid w:val="00BE0A16"/>
    <w:rsid w:val="00BE38C4"/>
    <w:rsid w:val="00BE3CB1"/>
    <w:rsid w:val="00BE5277"/>
    <w:rsid w:val="00BE7496"/>
    <w:rsid w:val="00BF5ABA"/>
    <w:rsid w:val="00BF5D7F"/>
    <w:rsid w:val="00BF7259"/>
    <w:rsid w:val="00C001FF"/>
    <w:rsid w:val="00C00263"/>
    <w:rsid w:val="00C07B91"/>
    <w:rsid w:val="00C10129"/>
    <w:rsid w:val="00C15F84"/>
    <w:rsid w:val="00C1603F"/>
    <w:rsid w:val="00C161B5"/>
    <w:rsid w:val="00C16D44"/>
    <w:rsid w:val="00C23369"/>
    <w:rsid w:val="00C24C84"/>
    <w:rsid w:val="00C26FA0"/>
    <w:rsid w:val="00C2714B"/>
    <w:rsid w:val="00C27EC9"/>
    <w:rsid w:val="00C30886"/>
    <w:rsid w:val="00C30A3B"/>
    <w:rsid w:val="00C32440"/>
    <w:rsid w:val="00C3244F"/>
    <w:rsid w:val="00C3248A"/>
    <w:rsid w:val="00C32F8F"/>
    <w:rsid w:val="00C3303B"/>
    <w:rsid w:val="00C355FC"/>
    <w:rsid w:val="00C3657F"/>
    <w:rsid w:val="00C36EAD"/>
    <w:rsid w:val="00C37527"/>
    <w:rsid w:val="00C44BE2"/>
    <w:rsid w:val="00C4643D"/>
    <w:rsid w:val="00C51399"/>
    <w:rsid w:val="00C52436"/>
    <w:rsid w:val="00C52F31"/>
    <w:rsid w:val="00C561E9"/>
    <w:rsid w:val="00C610C8"/>
    <w:rsid w:val="00C62161"/>
    <w:rsid w:val="00C643B5"/>
    <w:rsid w:val="00C6467C"/>
    <w:rsid w:val="00C6472B"/>
    <w:rsid w:val="00C656B0"/>
    <w:rsid w:val="00C6597F"/>
    <w:rsid w:val="00C721A5"/>
    <w:rsid w:val="00C7423C"/>
    <w:rsid w:val="00C751F6"/>
    <w:rsid w:val="00C7715F"/>
    <w:rsid w:val="00C82C1A"/>
    <w:rsid w:val="00C8407F"/>
    <w:rsid w:val="00C8428E"/>
    <w:rsid w:val="00C85324"/>
    <w:rsid w:val="00C87907"/>
    <w:rsid w:val="00C9015B"/>
    <w:rsid w:val="00C90760"/>
    <w:rsid w:val="00C91A5F"/>
    <w:rsid w:val="00C937D6"/>
    <w:rsid w:val="00C93B4A"/>
    <w:rsid w:val="00C95369"/>
    <w:rsid w:val="00C95D66"/>
    <w:rsid w:val="00C97258"/>
    <w:rsid w:val="00CA2F84"/>
    <w:rsid w:val="00CA4CE5"/>
    <w:rsid w:val="00CA562A"/>
    <w:rsid w:val="00CA6F55"/>
    <w:rsid w:val="00CA7002"/>
    <w:rsid w:val="00CA7200"/>
    <w:rsid w:val="00CC0BE3"/>
    <w:rsid w:val="00CC0FC7"/>
    <w:rsid w:val="00CC0FCB"/>
    <w:rsid w:val="00CC17B1"/>
    <w:rsid w:val="00CC6E6D"/>
    <w:rsid w:val="00CC791B"/>
    <w:rsid w:val="00CD280E"/>
    <w:rsid w:val="00CD4275"/>
    <w:rsid w:val="00CE39FA"/>
    <w:rsid w:val="00CE3A7D"/>
    <w:rsid w:val="00CF05B8"/>
    <w:rsid w:val="00CF33E8"/>
    <w:rsid w:val="00CF3D0C"/>
    <w:rsid w:val="00CF51CB"/>
    <w:rsid w:val="00D0138A"/>
    <w:rsid w:val="00D0605F"/>
    <w:rsid w:val="00D06836"/>
    <w:rsid w:val="00D102C0"/>
    <w:rsid w:val="00D11BD1"/>
    <w:rsid w:val="00D14DF6"/>
    <w:rsid w:val="00D17555"/>
    <w:rsid w:val="00D2105E"/>
    <w:rsid w:val="00D22B78"/>
    <w:rsid w:val="00D248ED"/>
    <w:rsid w:val="00D24977"/>
    <w:rsid w:val="00D24DE7"/>
    <w:rsid w:val="00D26DF4"/>
    <w:rsid w:val="00D274D5"/>
    <w:rsid w:val="00D30F14"/>
    <w:rsid w:val="00D33BE4"/>
    <w:rsid w:val="00D3744A"/>
    <w:rsid w:val="00D378E3"/>
    <w:rsid w:val="00D37F01"/>
    <w:rsid w:val="00D43481"/>
    <w:rsid w:val="00D533F0"/>
    <w:rsid w:val="00D53B9D"/>
    <w:rsid w:val="00D5485D"/>
    <w:rsid w:val="00D550C0"/>
    <w:rsid w:val="00D555E9"/>
    <w:rsid w:val="00D55EB5"/>
    <w:rsid w:val="00D56372"/>
    <w:rsid w:val="00D60399"/>
    <w:rsid w:val="00D6058D"/>
    <w:rsid w:val="00D6068A"/>
    <w:rsid w:val="00D649F3"/>
    <w:rsid w:val="00D64D2F"/>
    <w:rsid w:val="00D65B4B"/>
    <w:rsid w:val="00D66E0B"/>
    <w:rsid w:val="00D724E1"/>
    <w:rsid w:val="00D72BED"/>
    <w:rsid w:val="00D73269"/>
    <w:rsid w:val="00D7373E"/>
    <w:rsid w:val="00D74CF1"/>
    <w:rsid w:val="00D7599D"/>
    <w:rsid w:val="00D75F9F"/>
    <w:rsid w:val="00D77340"/>
    <w:rsid w:val="00D77F42"/>
    <w:rsid w:val="00D8185F"/>
    <w:rsid w:val="00D855AA"/>
    <w:rsid w:val="00D85A25"/>
    <w:rsid w:val="00D95C41"/>
    <w:rsid w:val="00D9643D"/>
    <w:rsid w:val="00D964F1"/>
    <w:rsid w:val="00D972C1"/>
    <w:rsid w:val="00DA2D13"/>
    <w:rsid w:val="00DB548E"/>
    <w:rsid w:val="00DB6D73"/>
    <w:rsid w:val="00DB786A"/>
    <w:rsid w:val="00DC249E"/>
    <w:rsid w:val="00DC25E6"/>
    <w:rsid w:val="00DC30AC"/>
    <w:rsid w:val="00DC3D1F"/>
    <w:rsid w:val="00DC6EE7"/>
    <w:rsid w:val="00DC7631"/>
    <w:rsid w:val="00DC7B63"/>
    <w:rsid w:val="00DD016D"/>
    <w:rsid w:val="00DD051B"/>
    <w:rsid w:val="00DD21CC"/>
    <w:rsid w:val="00DD3516"/>
    <w:rsid w:val="00DD44BF"/>
    <w:rsid w:val="00DD5287"/>
    <w:rsid w:val="00DD6734"/>
    <w:rsid w:val="00DD6821"/>
    <w:rsid w:val="00DE02A2"/>
    <w:rsid w:val="00DE0334"/>
    <w:rsid w:val="00DE2493"/>
    <w:rsid w:val="00DE2A8E"/>
    <w:rsid w:val="00DE324A"/>
    <w:rsid w:val="00DE3FDB"/>
    <w:rsid w:val="00DE4F02"/>
    <w:rsid w:val="00DE523D"/>
    <w:rsid w:val="00DE568F"/>
    <w:rsid w:val="00DE6FD4"/>
    <w:rsid w:val="00DE73A6"/>
    <w:rsid w:val="00DF7231"/>
    <w:rsid w:val="00DF7A2E"/>
    <w:rsid w:val="00E014F4"/>
    <w:rsid w:val="00E0210B"/>
    <w:rsid w:val="00E03B69"/>
    <w:rsid w:val="00E03C44"/>
    <w:rsid w:val="00E04C23"/>
    <w:rsid w:val="00E104A7"/>
    <w:rsid w:val="00E10A7B"/>
    <w:rsid w:val="00E137A7"/>
    <w:rsid w:val="00E13B38"/>
    <w:rsid w:val="00E13DD0"/>
    <w:rsid w:val="00E14ED0"/>
    <w:rsid w:val="00E150ED"/>
    <w:rsid w:val="00E16C64"/>
    <w:rsid w:val="00E235F9"/>
    <w:rsid w:val="00E23FA5"/>
    <w:rsid w:val="00E244B1"/>
    <w:rsid w:val="00E24B9B"/>
    <w:rsid w:val="00E335E3"/>
    <w:rsid w:val="00E3641A"/>
    <w:rsid w:val="00E371B8"/>
    <w:rsid w:val="00E40751"/>
    <w:rsid w:val="00E40D1B"/>
    <w:rsid w:val="00E427D0"/>
    <w:rsid w:val="00E42DAA"/>
    <w:rsid w:val="00E42F30"/>
    <w:rsid w:val="00E430D7"/>
    <w:rsid w:val="00E44E1E"/>
    <w:rsid w:val="00E45600"/>
    <w:rsid w:val="00E46A53"/>
    <w:rsid w:val="00E46CE8"/>
    <w:rsid w:val="00E50510"/>
    <w:rsid w:val="00E54090"/>
    <w:rsid w:val="00E5424E"/>
    <w:rsid w:val="00E54A15"/>
    <w:rsid w:val="00E62B92"/>
    <w:rsid w:val="00E62BEC"/>
    <w:rsid w:val="00E6526A"/>
    <w:rsid w:val="00E6624F"/>
    <w:rsid w:val="00E66BBC"/>
    <w:rsid w:val="00E723E7"/>
    <w:rsid w:val="00E75978"/>
    <w:rsid w:val="00E76391"/>
    <w:rsid w:val="00E767E2"/>
    <w:rsid w:val="00E76B4A"/>
    <w:rsid w:val="00E827DD"/>
    <w:rsid w:val="00E8286F"/>
    <w:rsid w:val="00E833E8"/>
    <w:rsid w:val="00E836CB"/>
    <w:rsid w:val="00E83761"/>
    <w:rsid w:val="00E846CE"/>
    <w:rsid w:val="00E87D89"/>
    <w:rsid w:val="00E87E33"/>
    <w:rsid w:val="00E907AE"/>
    <w:rsid w:val="00E9461D"/>
    <w:rsid w:val="00E97A3F"/>
    <w:rsid w:val="00E97BC2"/>
    <w:rsid w:val="00EA29BA"/>
    <w:rsid w:val="00EA5C80"/>
    <w:rsid w:val="00EB1A3D"/>
    <w:rsid w:val="00EB1CCD"/>
    <w:rsid w:val="00EB1D9E"/>
    <w:rsid w:val="00EB465E"/>
    <w:rsid w:val="00EB6E63"/>
    <w:rsid w:val="00EC19F7"/>
    <w:rsid w:val="00EC3739"/>
    <w:rsid w:val="00EC37DF"/>
    <w:rsid w:val="00EC5403"/>
    <w:rsid w:val="00EC6A51"/>
    <w:rsid w:val="00ED04AD"/>
    <w:rsid w:val="00ED7595"/>
    <w:rsid w:val="00EE00CD"/>
    <w:rsid w:val="00EE0141"/>
    <w:rsid w:val="00EE103C"/>
    <w:rsid w:val="00EE1A52"/>
    <w:rsid w:val="00EE2647"/>
    <w:rsid w:val="00EE32D5"/>
    <w:rsid w:val="00EE7D13"/>
    <w:rsid w:val="00EF1F7B"/>
    <w:rsid w:val="00EF2E14"/>
    <w:rsid w:val="00F0256A"/>
    <w:rsid w:val="00F04BFF"/>
    <w:rsid w:val="00F05A91"/>
    <w:rsid w:val="00F11C2B"/>
    <w:rsid w:val="00F12429"/>
    <w:rsid w:val="00F1559F"/>
    <w:rsid w:val="00F16125"/>
    <w:rsid w:val="00F16FEF"/>
    <w:rsid w:val="00F20A22"/>
    <w:rsid w:val="00F21BE1"/>
    <w:rsid w:val="00F24533"/>
    <w:rsid w:val="00F246C9"/>
    <w:rsid w:val="00F2551A"/>
    <w:rsid w:val="00F26027"/>
    <w:rsid w:val="00F26E7E"/>
    <w:rsid w:val="00F30539"/>
    <w:rsid w:val="00F3097B"/>
    <w:rsid w:val="00F32013"/>
    <w:rsid w:val="00F331A8"/>
    <w:rsid w:val="00F34DCC"/>
    <w:rsid w:val="00F35C49"/>
    <w:rsid w:val="00F35FAC"/>
    <w:rsid w:val="00F37CF5"/>
    <w:rsid w:val="00F41D17"/>
    <w:rsid w:val="00F434D5"/>
    <w:rsid w:val="00F43BAF"/>
    <w:rsid w:val="00F466DD"/>
    <w:rsid w:val="00F4727E"/>
    <w:rsid w:val="00F50747"/>
    <w:rsid w:val="00F50EED"/>
    <w:rsid w:val="00F51712"/>
    <w:rsid w:val="00F52662"/>
    <w:rsid w:val="00F539FD"/>
    <w:rsid w:val="00F53C76"/>
    <w:rsid w:val="00F54782"/>
    <w:rsid w:val="00F54A62"/>
    <w:rsid w:val="00F56734"/>
    <w:rsid w:val="00F60C6B"/>
    <w:rsid w:val="00F62588"/>
    <w:rsid w:val="00F6344B"/>
    <w:rsid w:val="00F64411"/>
    <w:rsid w:val="00F6716C"/>
    <w:rsid w:val="00F7211E"/>
    <w:rsid w:val="00F72677"/>
    <w:rsid w:val="00F731BB"/>
    <w:rsid w:val="00F73343"/>
    <w:rsid w:val="00F73609"/>
    <w:rsid w:val="00F75190"/>
    <w:rsid w:val="00F80342"/>
    <w:rsid w:val="00F80458"/>
    <w:rsid w:val="00F8170D"/>
    <w:rsid w:val="00F838F5"/>
    <w:rsid w:val="00F85A33"/>
    <w:rsid w:val="00F930FF"/>
    <w:rsid w:val="00F94225"/>
    <w:rsid w:val="00F95F57"/>
    <w:rsid w:val="00F9742A"/>
    <w:rsid w:val="00FA4FBC"/>
    <w:rsid w:val="00FA59F0"/>
    <w:rsid w:val="00FA7198"/>
    <w:rsid w:val="00FB00C8"/>
    <w:rsid w:val="00FB1643"/>
    <w:rsid w:val="00FB254C"/>
    <w:rsid w:val="00FC1DBA"/>
    <w:rsid w:val="00FC23F4"/>
    <w:rsid w:val="00FC2705"/>
    <w:rsid w:val="00FC3E0A"/>
    <w:rsid w:val="00FC4406"/>
    <w:rsid w:val="00FC56D6"/>
    <w:rsid w:val="00FC7C37"/>
    <w:rsid w:val="00FD081C"/>
    <w:rsid w:val="00FD3312"/>
    <w:rsid w:val="00FD48EB"/>
    <w:rsid w:val="00FD70DC"/>
    <w:rsid w:val="00FE1593"/>
    <w:rsid w:val="00FE45E6"/>
    <w:rsid w:val="00FF2939"/>
    <w:rsid w:val="00FF4EDC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paragraph" w:styleId="af5">
    <w:name w:val="List Paragraph"/>
    <w:basedOn w:val="a"/>
    <w:uiPriority w:val="99"/>
    <w:rsid w:val="00176DD1"/>
    <w:pPr>
      <w:ind w:firstLineChars="200" w:firstLine="420"/>
    </w:pPr>
  </w:style>
  <w:style w:type="character" w:customStyle="1" w:styleId="2">
    <w:name w:val="未处理的提及2"/>
    <w:basedOn w:val="a0"/>
    <w:uiPriority w:val="99"/>
    <w:rsid w:val="00965094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DE2493"/>
    <w:rPr>
      <w:b/>
      <w:bCs/>
    </w:rPr>
  </w:style>
  <w:style w:type="paragraph" w:styleId="af7">
    <w:name w:val="Document Map"/>
    <w:basedOn w:val="a"/>
    <w:link w:val="af8"/>
    <w:uiPriority w:val="99"/>
    <w:semiHidden/>
    <w:unhideWhenUsed/>
    <w:rsid w:val="000861E8"/>
    <w:rPr>
      <w:rFonts w:ascii="宋体"/>
      <w:sz w:val="24"/>
      <w:szCs w:val="24"/>
    </w:rPr>
  </w:style>
  <w:style w:type="character" w:customStyle="1" w:styleId="af8">
    <w:name w:val="文档结构图 字符"/>
    <w:basedOn w:val="a0"/>
    <w:link w:val="af7"/>
    <w:uiPriority w:val="99"/>
    <w:semiHidden/>
    <w:rsid w:val="000861E8"/>
    <w:rPr>
      <w:rFonts w:ascii="宋体" w:hAnsi="Calibri" w:cs="黑体"/>
      <w:kern w:val="2"/>
      <w:sz w:val="24"/>
      <w:szCs w:val="24"/>
    </w:rPr>
  </w:style>
  <w:style w:type="paragraph" w:styleId="af9">
    <w:name w:val="Revision"/>
    <w:hidden/>
    <w:uiPriority w:val="99"/>
    <w:semiHidden/>
    <w:rsid w:val="006E2B00"/>
    <w:rPr>
      <w:rFonts w:ascii="Calibri" w:hAnsi="Calibri" w:cs="黑体"/>
      <w:kern w:val="2"/>
      <w:sz w:val="21"/>
      <w:szCs w:val="22"/>
    </w:rPr>
  </w:style>
  <w:style w:type="character" w:styleId="afa">
    <w:name w:val="Unresolved Mention"/>
    <w:basedOn w:val="a0"/>
    <w:uiPriority w:val="99"/>
    <w:rsid w:val="002C1B96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2364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evisual.com/en/products/black-marble-bm4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www.roevisual.com/en/products/black-pear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evisual.com/en/products/graphit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roevisual.com/en/products/opal-led-platform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www.infocommshow.org/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0112BE0-5698-7440-8D35-3C391CAC8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Cecilia</cp:lastModifiedBy>
  <cp:revision>2</cp:revision>
  <cp:lastPrinted>2022-05-18T08:19:00Z</cp:lastPrinted>
  <dcterms:created xsi:type="dcterms:W3CDTF">2022-05-18T08:19:00Z</dcterms:created>
  <dcterms:modified xsi:type="dcterms:W3CDTF">2022-05-18T08:19:00Z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